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33A71301" w:rsidR="00D81857" w:rsidRPr="00FD3368" w:rsidRDefault="00D81857" w:rsidP="00A4001B">
      <w:pPr>
        <w:keepNext/>
        <w:keepLines/>
        <w:rPr>
          <w:rFonts w:ascii="Times New Roman" w:hAnsi="Times New Roman"/>
          <w:color w:val="000000" w:themeColor="text1"/>
          <w:sz w:val="22"/>
          <w:szCs w:val="22"/>
        </w:rPr>
      </w:pPr>
      <w:r w:rsidRPr="00FD3368">
        <w:rPr>
          <w:rFonts w:ascii="Times New Roman" w:hAnsi="Times New Roman"/>
          <w:color w:val="000000" w:themeColor="text1"/>
          <w:sz w:val="22"/>
          <w:szCs w:val="22"/>
        </w:rPr>
        <w:t xml:space="preserve">The </w:t>
      </w:r>
      <w:r w:rsidR="00312C82" w:rsidRPr="00FD3368">
        <w:rPr>
          <w:rFonts w:ascii="Times New Roman" w:hAnsi="Times New Roman"/>
          <w:color w:val="000000" w:themeColor="text1"/>
          <w:sz w:val="22"/>
          <w:szCs w:val="22"/>
        </w:rPr>
        <w:t>specific objective</w:t>
      </w:r>
      <w:r w:rsidR="00861CF2" w:rsidRPr="00FD3368">
        <w:rPr>
          <w:rFonts w:ascii="Times New Roman" w:hAnsi="Times New Roman"/>
          <w:color w:val="000000" w:themeColor="text1"/>
          <w:sz w:val="22"/>
          <w:szCs w:val="22"/>
        </w:rPr>
        <w:t>s (outcomes)</w:t>
      </w:r>
      <w:r w:rsidR="00312C82" w:rsidRPr="00FD3368">
        <w:rPr>
          <w:rFonts w:ascii="Times New Roman" w:hAnsi="Times New Roman"/>
          <w:color w:val="000000" w:themeColor="text1"/>
          <w:sz w:val="22"/>
          <w:szCs w:val="22"/>
        </w:rPr>
        <w:t xml:space="preserve"> </w:t>
      </w:r>
      <w:r w:rsidRPr="00FD3368">
        <w:rPr>
          <w:rFonts w:ascii="Times New Roman" w:hAnsi="Times New Roman"/>
          <w:color w:val="000000" w:themeColor="text1"/>
          <w:sz w:val="22"/>
          <w:szCs w:val="22"/>
        </w:rPr>
        <w:t>of this contract</w:t>
      </w:r>
      <w:r w:rsidR="00CB40EC" w:rsidRPr="00FD3368">
        <w:rPr>
          <w:rFonts w:ascii="Times New Roman" w:hAnsi="Times New Roman"/>
          <w:color w:val="000000" w:themeColor="text1"/>
          <w:sz w:val="22"/>
          <w:szCs w:val="22"/>
        </w:rPr>
        <w:t xml:space="preserve"> </w:t>
      </w:r>
      <w:r w:rsidR="00861CF2" w:rsidRPr="00FD3368">
        <w:rPr>
          <w:rFonts w:ascii="Times New Roman" w:hAnsi="Times New Roman"/>
          <w:color w:val="000000" w:themeColor="text1"/>
          <w:sz w:val="22"/>
          <w:szCs w:val="22"/>
        </w:rPr>
        <w:t>are</w:t>
      </w:r>
      <w:r w:rsidRPr="00FD3368">
        <w:rPr>
          <w:rFonts w:ascii="Times New Roman" w:hAnsi="Times New Roman"/>
          <w:color w:val="000000" w:themeColor="text1"/>
          <w:sz w:val="22"/>
          <w:szCs w:val="22"/>
        </w:rPr>
        <w:t xml:space="preserve"> as follows:</w:t>
      </w:r>
    </w:p>
    <w:p w14:paraId="59253973" w14:textId="1A88CA4E" w:rsidR="001D2E18" w:rsidRPr="009A5FF4" w:rsidRDefault="00E46A8E" w:rsidP="001D2E18">
      <w:pPr>
        <w:pStyle w:val="ListBullet"/>
        <w:keepNext/>
        <w:keepLines/>
        <w:numPr>
          <w:ilvl w:val="0"/>
          <w:numId w:val="4"/>
        </w:numPr>
        <w:spacing w:after="120"/>
        <w:rPr>
          <w:sz w:val="22"/>
          <w:szCs w:val="22"/>
        </w:rPr>
      </w:pPr>
      <w:bookmarkStart w:id="10" w:name="_Toc67320744"/>
      <w:r w:rsidRPr="00FD3368">
        <w:rPr>
          <w:sz w:val="22"/>
          <w:szCs w:val="22"/>
        </w:rPr>
        <w:t>Specific objective (Outcome) 1</w:t>
      </w:r>
      <w:r w:rsidRPr="009A5FF4">
        <w:rPr>
          <w:sz w:val="22"/>
          <w:szCs w:val="22"/>
        </w:rPr>
        <w:t xml:space="preserve">: </w:t>
      </w:r>
      <w:r w:rsidR="008161CD" w:rsidRPr="009A5FF4">
        <w:rPr>
          <w:sz w:val="22"/>
          <w:szCs w:val="22"/>
        </w:rPr>
        <w:t xml:space="preserve">to </w:t>
      </w:r>
      <w:r w:rsidR="00F974C7" w:rsidRPr="009A5FF4">
        <w:rPr>
          <w:sz w:val="22"/>
          <w:szCs w:val="22"/>
        </w:rPr>
        <w:t xml:space="preserve">support </w:t>
      </w:r>
      <w:r w:rsidR="00FD3368" w:rsidRPr="009A5FF4">
        <w:rPr>
          <w:sz w:val="22"/>
          <w:szCs w:val="22"/>
        </w:rPr>
        <w:t xml:space="preserve">SMEs </w:t>
      </w:r>
      <w:r w:rsidR="00F974C7" w:rsidRPr="009A5FF4">
        <w:rPr>
          <w:sz w:val="22"/>
          <w:szCs w:val="22"/>
        </w:rPr>
        <w:t xml:space="preserve">from WB6 in the process of </w:t>
      </w:r>
      <w:r w:rsidR="001D2E18" w:rsidRPr="009A5FF4">
        <w:rPr>
          <w:bCs/>
          <w:iCs/>
          <w:sz w:val="22"/>
          <w:szCs w:val="22"/>
          <w:lang w:val="en-US"/>
        </w:rPr>
        <w:t xml:space="preserve">CE marking </w:t>
      </w:r>
    </w:p>
    <w:p w14:paraId="7118CE10" w14:textId="01D6D726" w:rsidR="008161CD" w:rsidRPr="009A5FF4" w:rsidRDefault="008161CD" w:rsidP="00903404">
      <w:pPr>
        <w:pStyle w:val="ListBullet"/>
        <w:keepNext/>
        <w:keepLines/>
        <w:numPr>
          <w:ilvl w:val="0"/>
          <w:numId w:val="4"/>
        </w:numPr>
        <w:spacing w:after="120"/>
        <w:rPr>
          <w:sz w:val="22"/>
          <w:szCs w:val="22"/>
        </w:rPr>
      </w:pPr>
      <w:r w:rsidRPr="009A5FF4">
        <w:rPr>
          <w:sz w:val="22"/>
          <w:szCs w:val="22"/>
        </w:rPr>
        <w:t xml:space="preserve">Specific objective (Outcome) 2: to </w:t>
      </w:r>
      <w:r w:rsidR="00FD3368" w:rsidRPr="009A5FF4">
        <w:rPr>
          <w:sz w:val="22"/>
          <w:szCs w:val="22"/>
        </w:rPr>
        <w:t>train members of WB6 CIF for use</w:t>
      </w:r>
      <w:r w:rsidR="00F974C7" w:rsidRPr="009A5FF4">
        <w:rPr>
          <w:sz w:val="22"/>
          <w:szCs w:val="22"/>
        </w:rPr>
        <w:t xml:space="preserve"> of CE Marking Platform</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337C24" w:rsidRDefault="00230DF4" w:rsidP="00230DF4">
      <w:pPr>
        <w:rPr>
          <w:sz w:val="22"/>
          <w:szCs w:val="22"/>
        </w:rPr>
      </w:pPr>
      <w:r w:rsidRPr="00337C24">
        <w:rPr>
          <w:rFonts w:ascii="Times New Roman" w:hAnsi="Times New Roman"/>
          <w:sz w:val="22"/>
          <w:szCs w:val="22"/>
        </w:rPr>
        <w:t>The expected outputs of this contract are as follows:</w:t>
      </w:r>
    </w:p>
    <w:p w14:paraId="227CCD98" w14:textId="0FA4AA41" w:rsidR="00A82444" w:rsidRPr="00337C24" w:rsidRDefault="00230DF4" w:rsidP="00337C24">
      <w:pPr>
        <w:pStyle w:val="ListBullet"/>
        <w:spacing w:before="240" w:after="0"/>
        <w:rPr>
          <w:sz w:val="22"/>
          <w:szCs w:val="22"/>
        </w:rPr>
      </w:pPr>
      <w:r w:rsidRPr="00337C24">
        <w:rPr>
          <w:sz w:val="22"/>
          <w:szCs w:val="22"/>
        </w:rPr>
        <w:t>Output 1 to Outcome 1</w:t>
      </w:r>
      <w:r w:rsidR="0078013B" w:rsidRPr="00337C24">
        <w:rPr>
          <w:sz w:val="22"/>
          <w:szCs w:val="22"/>
        </w:rPr>
        <w:t xml:space="preserve">: </w:t>
      </w:r>
      <w:r w:rsidR="00101AC0" w:rsidRPr="00337C24">
        <w:rPr>
          <w:sz w:val="22"/>
          <w:szCs w:val="22"/>
        </w:rPr>
        <w:t xml:space="preserve"> </w:t>
      </w:r>
      <w:r w:rsidR="00F974C7" w:rsidRPr="00337C24">
        <w:rPr>
          <w:sz w:val="22"/>
          <w:szCs w:val="22"/>
        </w:rPr>
        <w:t>CE Marking Platform</w:t>
      </w:r>
      <w:r w:rsidR="0031705C">
        <w:rPr>
          <w:sz w:val="22"/>
          <w:szCs w:val="22"/>
        </w:rPr>
        <w:t xml:space="preserve">, with </w:t>
      </w:r>
      <w:r w:rsidR="0031705C" w:rsidRPr="0031705C">
        <w:rPr>
          <w:sz w:val="22"/>
          <w:szCs w:val="22"/>
          <w:lang w:val="sr-Latn-RS"/>
        </w:rPr>
        <w:t>data</w:t>
      </w:r>
      <w:ins w:id="11" w:author="Dusan Stokic" w:date="2024-03-31T23:06:00Z">
        <w:r w:rsidR="0031705C" w:rsidRPr="0031705C">
          <w:rPr>
            <w:sz w:val="22"/>
            <w:szCs w:val="22"/>
            <w:lang w:val="sr-Latn-RS"/>
          </w:rPr>
          <w:t xml:space="preserve"> </w:t>
        </w:r>
        <w:r w:rsidR="0031705C" w:rsidRPr="0031705C">
          <w:rPr>
            <w:sz w:val="22"/>
            <w:szCs w:val="22"/>
            <w:lang w:val="sr-Latn-RS"/>
            <w:rPrChange w:id="12" w:author="Dusan Stokic" w:date="2024-03-31T23:06:00Z">
              <w:rPr>
                <w:sz w:val="22"/>
                <w:szCs w:val="22"/>
                <w:lang w:val="sr-Latn-RS"/>
              </w:rPr>
            </w:rPrChange>
          </w:rPr>
          <w:t>and instructions</w:t>
        </w:r>
      </w:ins>
      <w:ins w:id="13" w:author="Dusan Stokic" w:date="2024-03-31T23:09:00Z">
        <w:r w:rsidR="0031705C" w:rsidRPr="0031705C">
          <w:rPr>
            <w:sz w:val="22"/>
            <w:szCs w:val="22"/>
            <w:lang w:val="sr-Latn-RS"/>
          </w:rPr>
          <w:t xml:space="preserve"> available </w:t>
        </w:r>
      </w:ins>
      <w:r w:rsidR="00F974C7" w:rsidRPr="00337C24">
        <w:rPr>
          <w:sz w:val="22"/>
          <w:szCs w:val="22"/>
        </w:rPr>
        <w:t>in 4 languages</w:t>
      </w:r>
      <w:r w:rsidR="00337C24" w:rsidRPr="00337C24">
        <w:rPr>
          <w:sz w:val="22"/>
          <w:szCs w:val="22"/>
        </w:rPr>
        <w:t xml:space="preserve">, integrated </w:t>
      </w:r>
      <w:r w:rsidR="00337C24" w:rsidRPr="00337C24">
        <w:rPr>
          <w:sz w:val="22"/>
          <w:szCs w:val="22"/>
          <w:lang w:val="sr-Latn-RS"/>
        </w:rPr>
        <w:t>in the existing WB6 CIF on-line platform</w:t>
      </w:r>
    </w:p>
    <w:p w14:paraId="3FF48FE1" w14:textId="0BB16280" w:rsidR="000221F5" w:rsidRPr="00931C23" w:rsidRDefault="00A82444" w:rsidP="00594B91">
      <w:pPr>
        <w:pStyle w:val="ListBullet"/>
        <w:spacing w:before="240" w:after="0"/>
        <w:rPr>
          <w:sz w:val="22"/>
          <w:szCs w:val="22"/>
        </w:rPr>
      </w:pPr>
      <w:r w:rsidRPr="00931C23">
        <w:rPr>
          <w:sz w:val="22"/>
          <w:szCs w:val="22"/>
        </w:rPr>
        <w:t>O</w:t>
      </w:r>
      <w:r w:rsidR="00F974C7" w:rsidRPr="00931C23">
        <w:rPr>
          <w:sz w:val="22"/>
          <w:szCs w:val="22"/>
        </w:rPr>
        <w:t>utput 2 to Outcome 1</w:t>
      </w:r>
      <w:r w:rsidRPr="00931C23">
        <w:rPr>
          <w:sz w:val="22"/>
          <w:szCs w:val="22"/>
        </w:rPr>
        <w:t xml:space="preserve">: </w:t>
      </w:r>
      <w:r w:rsidR="00337C24" w:rsidRPr="00931C23">
        <w:rPr>
          <w:sz w:val="22"/>
          <w:szCs w:val="22"/>
        </w:rPr>
        <w:t>6</w:t>
      </w:r>
      <w:bookmarkStart w:id="14" w:name="_GoBack"/>
      <w:bookmarkEnd w:id="14"/>
      <w:r w:rsidR="00337C24" w:rsidRPr="00931C23">
        <w:rPr>
          <w:sz w:val="22"/>
          <w:szCs w:val="22"/>
        </w:rPr>
        <w:t xml:space="preserve"> </w:t>
      </w:r>
      <w:r w:rsidR="00931C23" w:rsidRPr="00931C23">
        <w:rPr>
          <w:sz w:val="22"/>
          <w:szCs w:val="22"/>
        </w:rPr>
        <w:t>trainings, 1 in each economy</w:t>
      </w:r>
    </w:p>
    <w:p w14:paraId="52329117" w14:textId="0FC9FB08" w:rsidR="00121E15" w:rsidRPr="00931C23" w:rsidRDefault="00FE39B5" w:rsidP="00337C24">
      <w:pPr>
        <w:pStyle w:val="ListBullet"/>
        <w:spacing w:before="240" w:after="0"/>
        <w:rPr>
          <w:sz w:val="22"/>
          <w:szCs w:val="22"/>
        </w:rPr>
      </w:pPr>
      <w:r w:rsidRPr="00931C23">
        <w:rPr>
          <w:sz w:val="22"/>
          <w:szCs w:val="22"/>
        </w:rPr>
        <w:t xml:space="preserve">Output </w:t>
      </w:r>
      <w:r w:rsidR="00337C24" w:rsidRPr="00931C23">
        <w:rPr>
          <w:sz w:val="22"/>
          <w:szCs w:val="22"/>
        </w:rPr>
        <w:t>1</w:t>
      </w:r>
      <w:r w:rsidR="00BF68B4" w:rsidRPr="00931C23">
        <w:rPr>
          <w:sz w:val="22"/>
          <w:szCs w:val="22"/>
        </w:rPr>
        <w:t xml:space="preserve"> to Outcome </w:t>
      </w:r>
      <w:r w:rsidR="00CF2136" w:rsidRPr="00931C23">
        <w:rPr>
          <w:sz w:val="22"/>
          <w:szCs w:val="22"/>
        </w:rPr>
        <w:t>2</w:t>
      </w:r>
      <w:r w:rsidR="000221F5" w:rsidRPr="00931C23">
        <w:rPr>
          <w:sz w:val="22"/>
          <w:szCs w:val="22"/>
        </w:rPr>
        <w:t xml:space="preserve">: </w:t>
      </w:r>
      <w:r w:rsidR="00931C23">
        <w:rPr>
          <w:sz w:val="22"/>
          <w:szCs w:val="22"/>
        </w:rPr>
        <w:t>one-day</w:t>
      </w:r>
      <w:r w:rsidR="00931C23" w:rsidRPr="00931C23">
        <w:rPr>
          <w:sz w:val="22"/>
          <w:szCs w:val="22"/>
        </w:rPr>
        <w:t xml:space="preserve"> in-person training </w:t>
      </w:r>
      <w:r w:rsidR="00931C23">
        <w:rPr>
          <w:sz w:val="22"/>
          <w:szCs w:val="22"/>
        </w:rPr>
        <w:t>for 6 persons</w:t>
      </w:r>
    </w:p>
    <w:p w14:paraId="00DFF521" w14:textId="77777777" w:rsidR="00337C24" w:rsidRPr="00931C23" w:rsidRDefault="00337C24" w:rsidP="00337C24">
      <w:pPr>
        <w:pStyle w:val="ListBullet"/>
        <w:numPr>
          <w:ilvl w:val="0"/>
          <w:numId w:val="0"/>
        </w:numPr>
        <w:spacing w:after="0"/>
        <w:ind w:left="283" w:hanging="283"/>
        <w:rPr>
          <w:sz w:val="22"/>
          <w:szCs w:val="22"/>
        </w:rPr>
      </w:pPr>
    </w:p>
    <w:p w14:paraId="7C39AC66" w14:textId="7D67AD8A" w:rsidR="00D81857" w:rsidRPr="00931C23" w:rsidRDefault="00D81857" w:rsidP="008A65FE">
      <w:pPr>
        <w:pStyle w:val="Heading1"/>
      </w:pPr>
      <w:bookmarkStart w:id="15" w:name="_Toc67320745"/>
      <w:r w:rsidRPr="00931C23">
        <w:t>ASSUMPTIONS &amp; RISKS</w:t>
      </w:r>
      <w:bookmarkEnd w:id="15"/>
    </w:p>
    <w:p w14:paraId="4B97C5B5" w14:textId="77777777" w:rsidR="00D81857" w:rsidRPr="0063749B" w:rsidRDefault="00D81857" w:rsidP="009D2CAF">
      <w:pPr>
        <w:pStyle w:val="Heading2"/>
      </w:pPr>
      <w:bookmarkStart w:id="16" w:name="_Toc67320746"/>
      <w:r w:rsidRPr="0063749B">
        <w:t>Assumptions underlying the project</w:t>
      </w:r>
      <w:bookmarkEnd w:id="16"/>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7" w:name="_Toc67320747"/>
      <w:r w:rsidRPr="0063749B">
        <w:t>Risks</w:t>
      </w:r>
      <w:bookmarkEnd w:id="17"/>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8" w:name="_Toc67320748"/>
      <w:r w:rsidRPr="0063749B">
        <w:t>SCOPE OF THE WORK</w:t>
      </w:r>
      <w:bookmarkEnd w:id="18"/>
    </w:p>
    <w:p w14:paraId="5B9C73EA" w14:textId="77777777" w:rsidR="00D81857" w:rsidRPr="0063749B" w:rsidRDefault="00D81857" w:rsidP="009D2CAF">
      <w:pPr>
        <w:pStyle w:val="Heading2"/>
      </w:pPr>
      <w:bookmarkStart w:id="19" w:name="_Toc67320749"/>
      <w:r w:rsidRPr="0063749B">
        <w:t>General</w:t>
      </w:r>
      <w:bookmarkEnd w:id="19"/>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7D861EEA" w14:textId="406CF265" w:rsidR="00BA6CDF" w:rsidRPr="00453968" w:rsidRDefault="004830DD" w:rsidP="00337C24">
      <w:pPr>
        <w:rPr>
          <w:rFonts w:ascii="Times New Roman" w:hAnsi="Times New Roman"/>
          <w:sz w:val="22"/>
          <w:szCs w:val="22"/>
        </w:rPr>
      </w:pPr>
      <w:r w:rsidRPr="004830DD">
        <w:rPr>
          <w:rFonts w:ascii="Times New Roman" w:hAnsi="Times New Roman"/>
          <w:sz w:val="22"/>
          <w:szCs w:val="22"/>
          <w:lang w:val="en-US"/>
        </w:rPr>
        <w:t xml:space="preserve">The purpose of the contracted services is to support small and medium-sized enterprises (SMEs) from WB6 in obtaining complete, clear and reliable information </w:t>
      </w:r>
      <w:r w:rsidRPr="004830DD">
        <w:rPr>
          <w:rFonts w:ascii="Times New Roman" w:hAnsi="Times New Roman"/>
          <w:sz w:val="22"/>
          <w:szCs w:val="22"/>
          <w:lang w:val="sr-Latn-RS"/>
        </w:rPr>
        <w:t>and instructions regarding</w:t>
      </w:r>
      <w:r w:rsidRPr="004830DD">
        <w:rPr>
          <w:rFonts w:ascii="Times New Roman" w:hAnsi="Times New Roman"/>
          <w:sz w:val="22"/>
          <w:szCs w:val="22"/>
          <w:lang w:val="en-US"/>
        </w:rPr>
        <w:t xml:space="preserve"> compliance of their products with </w:t>
      </w:r>
      <w:r w:rsidRPr="004830DD">
        <w:rPr>
          <w:rFonts w:ascii="Times New Roman" w:hAnsi="Times New Roman"/>
          <w:sz w:val="22"/>
          <w:szCs w:val="22"/>
          <w:lang w:val="sr-Latn-RS"/>
        </w:rPr>
        <w:t xml:space="preserve">CE marking regulations and rules </w:t>
      </w:r>
      <w:r w:rsidRPr="004830DD">
        <w:rPr>
          <w:rFonts w:ascii="Times New Roman" w:hAnsi="Times New Roman"/>
          <w:sz w:val="22"/>
          <w:szCs w:val="22"/>
          <w:lang w:val="en-US"/>
        </w:rPr>
        <w:t>(mandatory for placement of certain groups of products on the EU market)</w:t>
      </w:r>
      <w:r w:rsidRPr="004830DD">
        <w:rPr>
          <w:rFonts w:ascii="Times New Roman" w:hAnsi="Times New Roman"/>
          <w:sz w:val="22"/>
          <w:szCs w:val="22"/>
          <w:lang w:val="sr-Latn-RS"/>
        </w:rPr>
        <w:t>.</w:t>
      </w:r>
      <w:r w:rsidRPr="004830DD">
        <w:rPr>
          <w:rFonts w:ascii="Times New Roman" w:hAnsi="Times New Roman"/>
          <w:sz w:val="22"/>
          <w:szCs w:val="22"/>
          <w:lang w:val="en-US"/>
        </w:rPr>
        <w:t xml:space="preserve"> Process of conformity assessment and certification of products is costly and time consuming, especially if a company does not have adequate guidance in this process. Therefore, the Contractor shall develop </w:t>
      </w:r>
      <w:r>
        <w:rPr>
          <w:rFonts w:ascii="Times New Roman" w:hAnsi="Times New Roman"/>
          <w:sz w:val="22"/>
          <w:szCs w:val="22"/>
          <w:lang w:val="en-US"/>
        </w:rPr>
        <w:t>CE Marking Platform, that includes K</w:t>
      </w:r>
      <w:r w:rsidRPr="004830DD">
        <w:rPr>
          <w:rFonts w:ascii="Times New Roman" w:hAnsi="Times New Roman"/>
          <w:sz w:val="22"/>
          <w:szCs w:val="22"/>
          <w:lang w:val="en-US"/>
        </w:rPr>
        <w:t xml:space="preserve">nowledge Database as well as a digital tool that will enable </w:t>
      </w:r>
      <w:r w:rsidRPr="004830DD">
        <w:rPr>
          <w:rFonts w:ascii="Times New Roman" w:hAnsi="Times New Roman"/>
          <w:sz w:val="22"/>
          <w:szCs w:val="22"/>
          <w:lang w:val="sr-Latn-RS"/>
        </w:rPr>
        <w:t>preliminary check of the applicability of the EU CE mark technical regulations</w:t>
      </w:r>
      <w:r w:rsidR="00E42920">
        <w:rPr>
          <w:rFonts w:ascii="Times New Roman" w:hAnsi="Times New Roman"/>
          <w:sz w:val="22"/>
          <w:szCs w:val="22"/>
          <w:lang w:val="sr-Latn-RS"/>
        </w:rPr>
        <w:t>.</w:t>
      </w:r>
    </w:p>
    <w:p w14:paraId="761C92A4" w14:textId="77777777" w:rsidR="00D81857" w:rsidRPr="0063749B" w:rsidRDefault="00D81857" w:rsidP="008D141B">
      <w:pPr>
        <w:pStyle w:val="Heading3"/>
        <w:keepNext w:val="0"/>
      </w:pPr>
      <w:r w:rsidRPr="0063749B">
        <w:t>Geographical area to be covered</w:t>
      </w:r>
    </w:p>
    <w:p w14:paraId="04847E62" w14:textId="2DA5322A" w:rsidR="00CB40EC" w:rsidRPr="00861CF2" w:rsidRDefault="00680A3A" w:rsidP="00CB40EC">
      <w:pPr>
        <w:rPr>
          <w:rFonts w:ascii="Times New Roman" w:hAnsi="Times New Roman"/>
          <w:sz w:val="22"/>
          <w:szCs w:val="22"/>
        </w:rPr>
      </w:pPr>
      <w:r>
        <w:rPr>
          <w:rFonts w:ascii="Times New Roman" w:hAnsi="Times New Roman"/>
          <w:sz w:val="22"/>
          <w:szCs w:val="22"/>
        </w:rPr>
        <w:t>Western Balkan countries</w:t>
      </w:r>
    </w:p>
    <w:p w14:paraId="4A60BB7E" w14:textId="77777777" w:rsidR="00D81857" w:rsidRPr="0063749B" w:rsidRDefault="00D81857" w:rsidP="008D141B">
      <w:pPr>
        <w:pStyle w:val="Heading3"/>
        <w:keepNext w:val="0"/>
      </w:pPr>
      <w:r w:rsidRPr="0063749B">
        <w:t>Target groups</w:t>
      </w:r>
    </w:p>
    <w:p w14:paraId="7C05BCAB" w14:textId="35823420" w:rsidR="00D81857" w:rsidRPr="0015305B" w:rsidRDefault="00680A3A" w:rsidP="008D141B">
      <w:pPr>
        <w:rPr>
          <w:rFonts w:ascii="Times New Roman" w:hAnsi="Times New Roman"/>
          <w:sz w:val="22"/>
          <w:szCs w:val="22"/>
        </w:rPr>
      </w:pPr>
      <w:r>
        <w:rPr>
          <w:rFonts w:ascii="Times New Roman" w:hAnsi="Times New Roman"/>
          <w:sz w:val="22"/>
          <w:szCs w:val="22"/>
        </w:rPr>
        <w:t xml:space="preserve">SMEs from </w:t>
      </w:r>
      <w:r w:rsidR="00442E8D" w:rsidRPr="00442E8D">
        <w:rPr>
          <w:rFonts w:ascii="Times New Roman" w:hAnsi="Times New Roman"/>
          <w:sz w:val="22"/>
          <w:szCs w:val="22"/>
        </w:rPr>
        <w:t>WB6</w:t>
      </w:r>
      <w:r w:rsidR="00BE6AEC">
        <w:rPr>
          <w:rFonts w:ascii="Times New Roman" w:hAnsi="Times New Roman"/>
          <w:sz w:val="22"/>
          <w:szCs w:val="22"/>
        </w:rPr>
        <w:t>, designated staff from WB6 national chambers of commerce</w:t>
      </w:r>
      <w:r w:rsidR="00442E8D" w:rsidRPr="00442E8D">
        <w:rPr>
          <w:rFonts w:ascii="Times New Roman" w:hAnsi="Times New Roman"/>
          <w:sz w:val="22"/>
          <w:szCs w:val="22"/>
        </w:rPr>
        <w:t xml:space="preserve"> </w:t>
      </w:r>
    </w:p>
    <w:p w14:paraId="0323DB8B" w14:textId="77777777" w:rsidR="00D81857" w:rsidRPr="0063749B" w:rsidRDefault="00D81857" w:rsidP="009D2CAF">
      <w:pPr>
        <w:pStyle w:val="Heading2"/>
      </w:pPr>
      <w:bookmarkStart w:id="20" w:name="_Ref20657225"/>
      <w:bookmarkStart w:id="21" w:name="_Toc67320750"/>
      <w:r w:rsidRPr="0063749B">
        <w:t xml:space="preserve">Specific </w:t>
      </w:r>
      <w:r w:rsidR="00CA7163">
        <w:t>work</w:t>
      </w:r>
      <w:bookmarkEnd w:id="20"/>
      <w:bookmarkEnd w:id="21"/>
    </w:p>
    <w:p w14:paraId="1238DBFF" w14:textId="6F7F3859" w:rsidR="00385AC1" w:rsidRDefault="00935574" w:rsidP="00337C24">
      <w:pPr>
        <w:spacing w:after="160"/>
        <w:rPr>
          <w:rFonts w:ascii="Times New Roman" w:hAnsi="Times New Roman"/>
          <w:sz w:val="22"/>
          <w:szCs w:val="22"/>
          <w:lang w:val="en-US"/>
        </w:rPr>
      </w:pPr>
      <w:r w:rsidRPr="00935574">
        <w:rPr>
          <w:rFonts w:ascii="Times New Roman" w:hAnsi="Times New Roman"/>
          <w:sz w:val="22"/>
          <w:szCs w:val="22"/>
          <w:lang w:val="en-US"/>
        </w:rPr>
        <w:t>In order to help export-oriented SMEs obtain CE mark with significant savings in terms of time and costs, the Contractor’s task is to create the CE Marking Platform. This Platform, through Knowledge Database, provides all the necessary information, documents, data and instructions on the conditions and procedures for acquiring the right to affix the CE mark. Further, it offers/provides a digital tool that should enable a user (SMEs) to quick check whether certain product is covered by an EU Directive/Regulation in order to get preliminary assessment of the applicability of technical regulations to its product</w:t>
      </w:r>
      <w:r w:rsidR="004E2ACF" w:rsidRPr="004E2ACF">
        <w:rPr>
          <w:rFonts w:ascii="Times New Roman" w:hAnsi="Times New Roman"/>
          <w:sz w:val="22"/>
          <w:szCs w:val="22"/>
          <w:lang w:val="en-US"/>
        </w:rPr>
        <w:t>.</w:t>
      </w:r>
    </w:p>
    <w:p w14:paraId="0FCCE1DC" w14:textId="5EB66B93" w:rsidR="00385AC1" w:rsidRDefault="00385AC1" w:rsidP="00337C24">
      <w:pPr>
        <w:spacing w:after="160"/>
        <w:rPr>
          <w:rFonts w:ascii="Times New Roman" w:hAnsi="Times New Roman"/>
          <w:sz w:val="22"/>
          <w:szCs w:val="22"/>
          <w:lang w:val="en-US"/>
        </w:rPr>
      </w:pPr>
      <w:r>
        <w:rPr>
          <w:rFonts w:ascii="Times New Roman" w:hAnsi="Times New Roman"/>
          <w:sz w:val="22"/>
          <w:szCs w:val="22"/>
          <w:lang w:val="en-US"/>
        </w:rPr>
        <w:t xml:space="preserve">By using </w:t>
      </w:r>
      <w:r w:rsidR="00935574">
        <w:rPr>
          <w:rFonts w:ascii="Times New Roman" w:hAnsi="Times New Roman"/>
          <w:sz w:val="22"/>
          <w:szCs w:val="22"/>
          <w:lang w:val="en-US"/>
        </w:rPr>
        <w:t>digital</w:t>
      </w:r>
      <w:r>
        <w:rPr>
          <w:rFonts w:ascii="Times New Roman" w:hAnsi="Times New Roman"/>
          <w:sz w:val="22"/>
          <w:szCs w:val="22"/>
          <w:lang w:val="en-US"/>
        </w:rPr>
        <w:t xml:space="preserve"> tool, the </w:t>
      </w:r>
      <w:r w:rsidR="00A05DF6">
        <w:rPr>
          <w:rFonts w:ascii="Times New Roman" w:hAnsi="Times New Roman"/>
          <w:sz w:val="22"/>
          <w:szCs w:val="22"/>
          <w:lang w:val="en-US"/>
        </w:rPr>
        <w:t>user</w:t>
      </w:r>
      <w:r>
        <w:rPr>
          <w:rFonts w:ascii="Times New Roman" w:hAnsi="Times New Roman"/>
          <w:sz w:val="22"/>
          <w:szCs w:val="22"/>
          <w:lang w:val="en-US"/>
        </w:rPr>
        <w:t xml:space="preserve"> </w:t>
      </w:r>
      <w:r w:rsidR="00DC21C1">
        <w:rPr>
          <w:rFonts w:ascii="Times New Roman" w:hAnsi="Times New Roman"/>
          <w:sz w:val="22"/>
          <w:szCs w:val="22"/>
          <w:lang w:val="en-US"/>
        </w:rPr>
        <w:t>will</w:t>
      </w:r>
      <w:r>
        <w:rPr>
          <w:rFonts w:ascii="Times New Roman" w:hAnsi="Times New Roman"/>
          <w:sz w:val="22"/>
          <w:szCs w:val="22"/>
          <w:lang w:val="en-US"/>
        </w:rPr>
        <w:t xml:space="preserve"> receive as a result the</w:t>
      </w:r>
      <w:r w:rsidR="004E2ACF" w:rsidRPr="004E2ACF">
        <w:rPr>
          <w:rFonts w:ascii="Times New Roman" w:hAnsi="Times New Roman"/>
          <w:sz w:val="22"/>
          <w:szCs w:val="22"/>
          <w:lang w:val="en-US"/>
        </w:rPr>
        <w:t xml:space="preserve"> integral report</w:t>
      </w:r>
      <w:r>
        <w:rPr>
          <w:rFonts w:ascii="Times New Roman" w:hAnsi="Times New Roman"/>
          <w:sz w:val="22"/>
          <w:szCs w:val="22"/>
          <w:lang w:val="en-US"/>
        </w:rPr>
        <w:t>, which should provide at least the following information:</w:t>
      </w:r>
    </w:p>
    <w:p w14:paraId="36BAA259" w14:textId="77777777" w:rsidR="00DC21C1" w:rsidRDefault="00385AC1" w:rsidP="00337C24">
      <w:pPr>
        <w:spacing w:after="160"/>
        <w:jc w:val="left"/>
        <w:rPr>
          <w:rFonts w:ascii="Times New Roman" w:hAnsi="Times New Roman"/>
          <w:sz w:val="22"/>
          <w:szCs w:val="22"/>
          <w:lang w:val="en-US"/>
        </w:rPr>
      </w:pPr>
      <w:r>
        <w:rPr>
          <w:rFonts w:ascii="Times New Roman" w:hAnsi="Times New Roman"/>
          <w:sz w:val="22"/>
          <w:szCs w:val="22"/>
          <w:lang w:val="en-US"/>
        </w:rPr>
        <w:t>-</w:t>
      </w:r>
      <w:r w:rsidR="004E2ACF" w:rsidRPr="004E2ACF">
        <w:rPr>
          <w:rFonts w:ascii="Times New Roman" w:hAnsi="Times New Roman"/>
          <w:sz w:val="22"/>
          <w:szCs w:val="22"/>
          <w:lang w:val="en-US"/>
        </w:rPr>
        <w:t xml:space="preserve"> list of regulations that</w:t>
      </w:r>
      <w:r w:rsidR="00DC21C1">
        <w:rPr>
          <w:rFonts w:ascii="Times New Roman" w:hAnsi="Times New Roman"/>
          <w:sz w:val="22"/>
          <w:szCs w:val="22"/>
          <w:lang w:val="en-US"/>
        </w:rPr>
        <w:t xml:space="preserve"> </w:t>
      </w:r>
      <w:r w:rsidR="004E2ACF" w:rsidRPr="004E2ACF">
        <w:rPr>
          <w:rFonts w:ascii="Times New Roman" w:hAnsi="Times New Roman"/>
          <w:sz w:val="22"/>
          <w:szCs w:val="22"/>
          <w:lang w:val="en-US"/>
        </w:rPr>
        <w:t xml:space="preserve">apply to a given product, </w:t>
      </w:r>
    </w:p>
    <w:p w14:paraId="2A8E158D" w14:textId="061CFEC1" w:rsidR="00DC21C1" w:rsidRDefault="00DC21C1" w:rsidP="00337C24">
      <w:pPr>
        <w:spacing w:after="160"/>
        <w:jc w:val="left"/>
        <w:rPr>
          <w:rFonts w:ascii="Times New Roman" w:hAnsi="Times New Roman"/>
          <w:sz w:val="22"/>
          <w:szCs w:val="22"/>
          <w:lang w:val="en-US"/>
        </w:rPr>
      </w:pPr>
      <w:r>
        <w:rPr>
          <w:rFonts w:ascii="Times New Roman" w:hAnsi="Times New Roman"/>
          <w:sz w:val="22"/>
          <w:szCs w:val="22"/>
          <w:lang w:val="en-US"/>
        </w:rPr>
        <w:t xml:space="preserve">- </w:t>
      </w:r>
      <w:r w:rsidR="004E2ACF" w:rsidRPr="004E2ACF">
        <w:rPr>
          <w:rFonts w:ascii="Times New Roman" w:hAnsi="Times New Roman"/>
          <w:sz w:val="22"/>
          <w:szCs w:val="22"/>
          <w:lang w:val="en-US"/>
        </w:rPr>
        <w:t xml:space="preserve">links to the texts of directives, </w:t>
      </w:r>
    </w:p>
    <w:p w14:paraId="2B53A1F1" w14:textId="77777777" w:rsidR="00DC21C1" w:rsidRDefault="00DC21C1" w:rsidP="00337C24">
      <w:pPr>
        <w:spacing w:after="160"/>
        <w:jc w:val="left"/>
        <w:rPr>
          <w:rFonts w:ascii="Times New Roman" w:hAnsi="Times New Roman"/>
          <w:sz w:val="22"/>
          <w:szCs w:val="22"/>
          <w:lang w:val="en-US"/>
        </w:rPr>
      </w:pPr>
      <w:r>
        <w:rPr>
          <w:rFonts w:ascii="Times New Roman" w:hAnsi="Times New Roman"/>
          <w:sz w:val="22"/>
          <w:szCs w:val="22"/>
          <w:lang w:val="en-US"/>
        </w:rPr>
        <w:t xml:space="preserve">- </w:t>
      </w:r>
      <w:r w:rsidR="004E2ACF" w:rsidRPr="004E2ACF">
        <w:rPr>
          <w:rFonts w:ascii="Times New Roman" w:hAnsi="Times New Roman"/>
          <w:sz w:val="22"/>
          <w:szCs w:val="22"/>
          <w:lang w:val="en-US"/>
        </w:rPr>
        <w:t>links to a list of harmonized standards that accompany</w:t>
      </w:r>
      <w:r>
        <w:rPr>
          <w:rFonts w:ascii="Times New Roman" w:hAnsi="Times New Roman"/>
          <w:sz w:val="22"/>
          <w:szCs w:val="22"/>
          <w:lang w:val="en-US"/>
        </w:rPr>
        <w:t xml:space="preserve"> </w:t>
      </w:r>
      <w:r w:rsidR="004E2ACF" w:rsidRPr="004E2ACF">
        <w:rPr>
          <w:rFonts w:ascii="Times New Roman" w:hAnsi="Times New Roman"/>
          <w:sz w:val="22"/>
          <w:szCs w:val="22"/>
          <w:lang w:val="en-US"/>
        </w:rPr>
        <w:t xml:space="preserve">these regulations, </w:t>
      </w:r>
    </w:p>
    <w:p w14:paraId="29F5EED9" w14:textId="1CB91C1C" w:rsidR="00DC21C1" w:rsidRDefault="00DC21C1" w:rsidP="00337C24">
      <w:pPr>
        <w:spacing w:after="160"/>
        <w:jc w:val="left"/>
        <w:rPr>
          <w:rFonts w:ascii="Times New Roman" w:hAnsi="Times New Roman"/>
          <w:sz w:val="22"/>
          <w:szCs w:val="22"/>
          <w:lang w:val="en-US"/>
        </w:rPr>
      </w:pPr>
      <w:r>
        <w:rPr>
          <w:rFonts w:ascii="Times New Roman" w:hAnsi="Times New Roman"/>
          <w:sz w:val="22"/>
          <w:szCs w:val="22"/>
          <w:lang w:val="en-US"/>
        </w:rPr>
        <w:t>-</w:t>
      </w:r>
      <w:r w:rsidR="004E2ACF" w:rsidRPr="004E2ACF">
        <w:rPr>
          <w:rFonts w:ascii="Times New Roman" w:hAnsi="Times New Roman"/>
          <w:sz w:val="22"/>
          <w:szCs w:val="22"/>
          <w:lang w:val="en-US"/>
        </w:rPr>
        <w:t xml:space="preserve"> list of notified conformity assessment bodies that are</w:t>
      </w:r>
      <w:r>
        <w:rPr>
          <w:rFonts w:ascii="Times New Roman" w:hAnsi="Times New Roman"/>
          <w:sz w:val="22"/>
          <w:szCs w:val="22"/>
          <w:lang w:val="en-US"/>
        </w:rPr>
        <w:t xml:space="preserve"> </w:t>
      </w:r>
      <w:r w:rsidR="004E2ACF" w:rsidRPr="004E2ACF">
        <w:rPr>
          <w:rFonts w:ascii="Times New Roman" w:hAnsi="Times New Roman"/>
          <w:sz w:val="22"/>
          <w:szCs w:val="22"/>
          <w:lang w:val="en-US"/>
        </w:rPr>
        <w:t xml:space="preserve">established in EU, </w:t>
      </w:r>
    </w:p>
    <w:p w14:paraId="490421DF" w14:textId="77777777" w:rsidR="00DC21C1" w:rsidRDefault="00DC21C1" w:rsidP="00337C24">
      <w:pPr>
        <w:spacing w:after="160"/>
        <w:jc w:val="left"/>
        <w:rPr>
          <w:rFonts w:ascii="Times New Roman" w:hAnsi="Times New Roman"/>
          <w:sz w:val="22"/>
          <w:szCs w:val="22"/>
          <w:lang w:val="en-US"/>
        </w:rPr>
      </w:pPr>
      <w:r>
        <w:rPr>
          <w:rFonts w:ascii="Times New Roman" w:hAnsi="Times New Roman"/>
          <w:sz w:val="22"/>
          <w:szCs w:val="22"/>
          <w:lang w:val="en-US"/>
        </w:rPr>
        <w:t>-</w:t>
      </w:r>
      <w:r w:rsidR="004E2ACF" w:rsidRPr="004E2ACF">
        <w:rPr>
          <w:rFonts w:ascii="Times New Roman" w:hAnsi="Times New Roman"/>
          <w:sz w:val="22"/>
          <w:szCs w:val="22"/>
          <w:lang w:val="en-US"/>
        </w:rPr>
        <w:t xml:space="preserve"> list of contacts in </w:t>
      </w:r>
      <w:r>
        <w:rPr>
          <w:rFonts w:ascii="Times New Roman" w:hAnsi="Times New Roman"/>
          <w:sz w:val="22"/>
          <w:szCs w:val="22"/>
          <w:lang w:val="en-US"/>
        </w:rPr>
        <w:t xml:space="preserve">relevant </w:t>
      </w:r>
      <w:r w:rsidR="004E2ACF" w:rsidRPr="004E2ACF">
        <w:rPr>
          <w:rFonts w:ascii="Times New Roman" w:hAnsi="Times New Roman"/>
          <w:sz w:val="22"/>
          <w:szCs w:val="22"/>
          <w:lang w:val="en-US"/>
        </w:rPr>
        <w:t>ministries and institutions for each</w:t>
      </w:r>
      <w:r>
        <w:rPr>
          <w:rFonts w:ascii="Times New Roman" w:hAnsi="Times New Roman"/>
          <w:sz w:val="22"/>
          <w:szCs w:val="22"/>
          <w:lang w:val="en-US"/>
        </w:rPr>
        <w:t xml:space="preserve"> </w:t>
      </w:r>
      <w:r w:rsidR="004E2ACF" w:rsidRPr="004E2ACF">
        <w:rPr>
          <w:rFonts w:ascii="Times New Roman" w:hAnsi="Times New Roman"/>
          <w:sz w:val="22"/>
          <w:szCs w:val="22"/>
          <w:lang w:val="en-US"/>
        </w:rPr>
        <w:t xml:space="preserve">individual regulation. </w:t>
      </w:r>
    </w:p>
    <w:p w14:paraId="05C85A98" w14:textId="4C65C7C0" w:rsidR="00024E59" w:rsidRDefault="00CB4DC6" w:rsidP="00337C24">
      <w:pPr>
        <w:spacing w:after="160"/>
        <w:rPr>
          <w:rFonts w:ascii="Times New Roman" w:hAnsi="Times New Roman"/>
          <w:sz w:val="22"/>
          <w:szCs w:val="22"/>
          <w:lang w:val="en-US"/>
        </w:rPr>
      </w:pPr>
      <w:r>
        <w:rPr>
          <w:rFonts w:ascii="Times New Roman" w:hAnsi="Times New Roman"/>
          <w:sz w:val="22"/>
          <w:szCs w:val="22"/>
          <w:lang w:val="en-US"/>
        </w:rPr>
        <w:t>T</w:t>
      </w:r>
      <w:r w:rsidR="00024E59">
        <w:rPr>
          <w:rFonts w:ascii="Times New Roman" w:hAnsi="Times New Roman"/>
          <w:sz w:val="22"/>
          <w:szCs w:val="22"/>
          <w:lang w:val="en-US"/>
        </w:rPr>
        <w:t>he Contractor</w:t>
      </w:r>
      <w:r>
        <w:rPr>
          <w:rFonts w:ascii="Times New Roman" w:hAnsi="Times New Roman"/>
          <w:sz w:val="22"/>
          <w:szCs w:val="22"/>
          <w:lang w:val="en-US"/>
        </w:rPr>
        <w:t>’s tasks are:</w:t>
      </w:r>
      <w:r w:rsidR="00024E59">
        <w:rPr>
          <w:rFonts w:ascii="Times New Roman" w:hAnsi="Times New Roman"/>
          <w:sz w:val="22"/>
          <w:szCs w:val="22"/>
          <w:lang w:val="en-US"/>
        </w:rPr>
        <w:t xml:space="preserve"> </w:t>
      </w:r>
    </w:p>
    <w:p w14:paraId="7E8A9FC9" w14:textId="5674B74B" w:rsidR="00CB4DC6" w:rsidRPr="00CB4DC6" w:rsidRDefault="00C223F6" w:rsidP="00337C24">
      <w:pPr>
        <w:spacing w:after="160"/>
        <w:rPr>
          <w:rFonts w:ascii="Times New Roman" w:hAnsi="Times New Roman"/>
          <w:sz w:val="22"/>
          <w:szCs w:val="22"/>
          <w:lang w:val="en-US"/>
        </w:rPr>
      </w:pPr>
      <w:r>
        <w:rPr>
          <w:rFonts w:ascii="Times New Roman" w:hAnsi="Times New Roman"/>
          <w:sz w:val="22"/>
          <w:szCs w:val="22"/>
          <w:lang w:val="en-US"/>
        </w:rPr>
        <w:t>a)</w:t>
      </w:r>
      <w:r w:rsidR="00024E59">
        <w:rPr>
          <w:rFonts w:ascii="Times New Roman" w:hAnsi="Times New Roman"/>
          <w:sz w:val="22"/>
          <w:szCs w:val="22"/>
          <w:lang w:val="en-US"/>
        </w:rPr>
        <w:t xml:space="preserve"> </w:t>
      </w:r>
      <w:r w:rsidR="00CB4DC6">
        <w:rPr>
          <w:rFonts w:ascii="Times New Roman" w:hAnsi="Times New Roman"/>
          <w:sz w:val="22"/>
          <w:szCs w:val="22"/>
          <w:lang w:val="en-US"/>
        </w:rPr>
        <w:t xml:space="preserve">to </w:t>
      </w:r>
      <w:r w:rsidR="00024E59">
        <w:rPr>
          <w:rFonts w:ascii="Times New Roman" w:hAnsi="Times New Roman"/>
          <w:sz w:val="22"/>
          <w:szCs w:val="22"/>
          <w:lang w:val="en-US"/>
        </w:rPr>
        <w:t xml:space="preserve">compile all the </w:t>
      </w:r>
      <w:r w:rsidR="00CB4DC6">
        <w:rPr>
          <w:rFonts w:ascii="Times New Roman" w:hAnsi="Times New Roman"/>
          <w:sz w:val="22"/>
          <w:szCs w:val="22"/>
          <w:lang w:val="en-US"/>
        </w:rPr>
        <w:t xml:space="preserve">CE mark relevant information and </w:t>
      </w:r>
      <w:r w:rsidR="00024E59" w:rsidRPr="00CB4DC6">
        <w:rPr>
          <w:rFonts w:ascii="Times New Roman" w:hAnsi="Times New Roman"/>
          <w:sz w:val="22"/>
          <w:szCs w:val="22"/>
          <w:lang w:val="en-US"/>
        </w:rPr>
        <w:t>data</w:t>
      </w:r>
      <w:r w:rsidR="00CB4DC6" w:rsidRPr="00CB4DC6">
        <w:rPr>
          <w:rFonts w:ascii="Times New Roman" w:hAnsi="Times New Roman"/>
          <w:lang w:val="sr-Latn-RS"/>
        </w:rPr>
        <w:t xml:space="preserve"> for </w:t>
      </w:r>
      <w:r w:rsidR="00CB4DC6" w:rsidRPr="00CB4DC6">
        <w:rPr>
          <w:rFonts w:ascii="Times New Roman" w:hAnsi="Times New Roman"/>
          <w:sz w:val="22"/>
          <w:szCs w:val="22"/>
          <w:lang w:val="sr-Latn-RS"/>
        </w:rPr>
        <w:t>placement of products on the EU</w:t>
      </w:r>
      <w:r w:rsidR="00935574">
        <w:rPr>
          <w:rFonts w:ascii="Times New Roman" w:hAnsi="Times New Roman"/>
          <w:sz w:val="22"/>
          <w:szCs w:val="22"/>
          <w:lang w:val="sr-Latn-RS"/>
        </w:rPr>
        <w:t xml:space="preserve"> market</w:t>
      </w:r>
    </w:p>
    <w:p w14:paraId="08691E8B" w14:textId="6E31969C" w:rsidR="00DC21C1" w:rsidRDefault="00C223F6" w:rsidP="00337C24">
      <w:pPr>
        <w:spacing w:after="160"/>
        <w:rPr>
          <w:rFonts w:ascii="Times New Roman" w:hAnsi="Times New Roman"/>
          <w:sz w:val="22"/>
          <w:szCs w:val="22"/>
          <w:lang w:val="sr-Latn-RS"/>
        </w:rPr>
      </w:pPr>
      <w:r>
        <w:rPr>
          <w:rFonts w:ascii="Times New Roman" w:hAnsi="Times New Roman"/>
          <w:sz w:val="22"/>
          <w:szCs w:val="22"/>
          <w:lang w:val="en-US"/>
        </w:rPr>
        <w:t>b)</w:t>
      </w:r>
      <w:r w:rsidR="00CB4DC6">
        <w:rPr>
          <w:rFonts w:ascii="Times New Roman" w:hAnsi="Times New Roman"/>
          <w:sz w:val="22"/>
          <w:szCs w:val="22"/>
          <w:lang w:val="en-US"/>
        </w:rPr>
        <w:t xml:space="preserve"> </w:t>
      </w:r>
      <w:r w:rsidR="00935574" w:rsidRPr="00935574">
        <w:rPr>
          <w:rFonts w:ascii="Times New Roman" w:hAnsi="Times New Roman"/>
          <w:sz w:val="22"/>
          <w:szCs w:val="22"/>
          <w:lang w:val="en-US"/>
        </w:rPr>
        <w:t xml:space="preserve">to </w:t>
      </w:r>
      <w:r w:rsidR="00935574" w:rsidRPr="00935574">
        <w:rPr>
          <w:rFonts w:ascii="Times New Roman" w:hAnsi="Times New Roman"/>
          <w:sz w:val="22"/>
          <w:szCs w:val="22"/>
          <w:lang w:val="sr-Latn-RS"/>
        </w:rPr>
        <w:t xml:space="preserve">develop a </w:t>
      </w:r>
      <w:ins w:id="22" w:author="Dusan Stokic" w:date="2024-03-31T21:23:00Z">
        <w:r w:rsidR="00935574" w:rsidRPr="00935574">
          <w:rPr>
            <w:rFonts w:ascii="Times New Roman" w:hAnsi="Times New Roman"/>
            <w:sz w:val="22"/>
            <w:szCs w:val="22"/>
            <w:lang w:val="sr-Latn-RS"/>
          </w:rPr>
          <w:t xml:space="preserve">written </w:t>
        </w:r>
      </w:ins>
      <w:r w:rsidR="00935574" w:rsidRPr="00935574">
        <w:rPr>
          <w:rFonts w:ascii="Times New Roman" w:hAnsi="Times New Roman"/>
          <w:sz w:val="22"/>
          <w:szCs w:val="22"/>
          <w:lang w:val="sr-Latn-RS"/>
        </w:rPr>
        <w:t>methodology for the conceptual solution of CE Marking Platform, which will contain all the necessary information</w:t>
      </w:r>
      <w:ins w:id="23" w:author="Dusan Stokic" w:date="2024-03-31T23:06:00Z">
        <w:r w:rsidR="00935574" w:rsidRPr="00935574">
          <w:rPr>
            <w:rFonts w:ascii="Times New Roman" w:hAnsi="Times New Roman"/>
            <w:sz w:val="22"/>
            <w:szCs w:val="22"/>
            <w:lang w:val="sr-Latn-RS"/>
          </w:rPr>
          <w:t>,</w:t>
        </w:r>
      </w:ins>
      <w:r w:rsidR="00935574" w:rsidRPr="00935574">
        <w:rPr>
          <w:rFonts w:ascii="Times New Roman" w:hAnsi="Times New Roman"/>
          <w:sz w:val="22"/>
          <w:szCs w:val="22"/>
          <w:lang w:val="sr-Latn-RS"/>
        </w:rPr>
        <w:t xml:space="preserve"> </w:t>
      </w:r>
      <w:r w:rsidR="00935574" w:rsidRPr="00935574">
        <w:rPr>
          <w:rFonts w:ascii="Times New Roman" w:hAnsi="Times New Roman"/>
          <w:sz w:val="22"/>
          <w:szCs w:val="22"/>
          <w:lang w:val="sr-Latn-RS"/>
          <w:rPrChange w:id="24" w:author="Dusan Stokic" w:date="2024-03-31T23:06:00Z">
            <w:rPr>
              <w:rFonts w:ascii="Times New Roman" w:hAnsi="Times New Roman"/>
              <w:sz w:val="22"/>
              <w:szCs w:val="22"/>
              <w:lang w:val="sr-Latn-RS"/>
            </w:rPr>
          </w:rPrChange>
        </w:rPr>
        <w:t>and</w:t>
      </w:r>
      <w:r w:rsidR="00935574" w:rsidRPr="00935574">
        <w:rPr>
          <w:rFonts w:ascii="Times New Roman" w:hAnsi="Times New Roman"/>
          <w:sz w:val="22"/>
          <w:szCs w:val="22"/>
          <w:lang w:val="sr-Latn-RS"/>
        </w:rPr>
        <w:t xml:space="preserve"> data</w:t>
      </w:r>
      <w:ins w:id="25" w:author="Dusan Stokic" w:date="2024-03-31T23:06:00Z">
        <w:r w:rsidR="00935574" w:rsidRPr="00935574">
          <w:rPr>
            <w:rFonts w:ascii="Times New Roman" w:hAnsi="Times New Roman"/>
            <w:sz w:val="22"/>
            <w:szCs w:val="22"/>
            <w:lang w:val="sr-Latn-RS"/>
          </w:rPr>
          <w:t xml:space="preserve"> </w:t>
        </w:r>
        <w:r w:rsidR="00935574" w:rsidRPr="00935574">
          <w:rPr>
            <w:rFonts w:ascii="Times New Roman" w:hAnsi="Times New Roman"/>
            <w:sz w:val="22"/>
            <w:szCs w:val="22"/>
            <w:lang w:val="sr-Latn-RS"/>
            <w:rPrChange w:id="26" w:author="Dusan Stokic" w:date="2024-03-31T23:06:00Z">
              <w:rPr>
                <w:rFonts w:ascii="Times New Roman" w:hAnsi="Times New Roman"/>
                <w:sz w:val="22"/>
                <w:szCs w:val="22"/>
                <w:lang w:val="sr-Latn-RS"/>
              </w:rPr>
            </w:rPrChange>
          </w:rPr>
          <w:t>and instructions</w:t>
        </w:r>
      </w:ins>
      <w:ins w:id="27" w:author="Dusan Stokic" w:date="2024-03-31T23:09:00Z">
        <w:r w:rsidR="00935574" w:rsidRPr="00935574">
          <w:rPr>
            <w:rFonts w:ascii="Times New Roman" w:hAnsi="Times New Roman"/>
            <w:sz w:val="22"/>
            <w:szCs w:val="22"/>
            <w:lang w:val="sr-Latn-RS"/>
          </w:rPr>
          <w:t xml:space="preserve"> available in 4 languages: English, BMS (Bosnian/Montenegrin/Serbian), Macedonian and Albanian</w:t>
        </w:r>
      </w:ins>
    </w:p>
    <w:p w14:paraId="0EE93479" w14:textId="09210D29" w:rsidR="00CB4DC6" w:rsidRDefault="00C223F6" w:rsidP="00337C24">
      <w:pPr>
        <w:spacing w:after="160"/>
        <w:rPr>
          <w:rFonts w:ascii="Times New Roman" w:hAnsi="Times New Roman"/>
          <w:sz w:val="22"/>
          <w:szCs w:val="22"/>
          <w:lang w:val="sr-Latn-RS"/>
        </w:rPr>
      </w:pPr>
      <w:r>
        <w:rPr>
          <w:rFonts w:ascii="Times New Roman" w:hAnsi="Times New Roman"/>
          <w:sz w:val="22"/>
          <w:szCs w:val="22"/>
          <w:lang w:val="sr-Latn-RS"/>
        </w:rPr>
        <w:t>c)</w:t>
      </w:r>
      <w:r w:rsidR="00CB4DC6">
        <w:rPr>
          <w:rFonts w:ascii="Times New Roman" w:hAnsi="Times New Roman"/>
          <w:sz w:val="22"/>
          <w:szCs w:val="22"/>
          <w:lang w:val="sr-Latn-RS"/>
        </w:rPr>
        <w:t xml:space="preserve"> to </w:t>
      </w:r>
      <w:ins w:id="28" w:author="Dusan Stokic" w:date="2024-03-31T20:00:00Z">
        <w:r w:rsidR="00935574" w:rsidRPr="00935574">
          <w:rPr>
            <w:rFonts w:ascii="Times New Roman" w:hAnsi="Times New Roman"/>
            <w:sz w:val="22"/>
            <w:szCs w:val="22"/>
            <w:lang w:val="sr-Latn-RS"/>
            <w:rPrChange w:id="29" w:author="Dusan Stokic" w:date="2024-03-31T20:04:00Z">
              <w:rPr>
                <w:rFonts w:ascii="Times New Roman" w:hAnsi="Times New Roman"/>
                <w:sz w:val="22"/>
                <w:szCs w:val="22"/>
                <w:lang w:val="sr-Latn-RS"/>
              </w:rPr>
            </w:rPrChange>
          </w:rPr>
          <w:t xml:space="preserve">design and establish a digital tool </w:t>
        </w:r>
      </w:ins>
      <w:ins w:id="30" w:author="Dusan Stokic" w:date="2024-03-31T20:01:00Z">
        <w:r w:rsidR="00935574" w:rsidRPr="00935574">
          <w:rPr>
            <w:rFonts w:ascii="Times New Roman" w:hAnsi="Times New Roman"/>
            <w:sz w:val="22"/>
            <w:szCs w:val="22"/>
            <w:lang w:val="sr-Latn-RS"/>
            <w:rPrChange w:id="31" w:author="Dusan Stokic" w:date="2024-03-31T20:04:00Z">
              <w:rPr>
                <w:rFonts w:ascii="Times New Roman" w:hAnsi="Times New Roman"/>
                <w:sz w:val="22"/>
                <w:szCs w:val="22"/>
                <w:lang w:val="sr-Latn-RS"/>
              </w:rPr>
            </w:rPrChange>
          </w:rPr>
          <w:t>(</w:t>
        </w:r>
      </w:ins>
      <w:r w:rsidR="00935574">
        <w:rPr>
          <w:rFonts w:ascii="Times New Roman" w:hAnsi="Times New Roman"/>
          <w:sz w:val="22"/>
          <w:szCs w:val="22"/>
          <w:lang w:val="sr-Latn-RS"/>
        </w:rPr>
        <w:t xml:space="preserve">for </w:t>
      </w:r>
      <w:ins w:id="32" w:author="Dusan Stokic" w:date="2024-03-31T20:01:00Z">
        <w:r w:rsidR="00935574" w:rsidRPr="00935574">
          <w:rPr>
            <w:rFonts w:ascii="Times New Roman" w:hAnsi="Times New Roman"/>
            <w:sz w:val="22"/>
            <w:szCs w:val="22"/>
            <w:lang w:val="sr-Latn-RS"/>
            <w:rPrChange w:id="33" w:author="Dusan Stokic" w:date="2024-03-31T20:04:00Z">
              <w:rPr>
                <w:rFonts w:ascii="Times New Roman" w:hAnsi="Times New Roman"/>
                <w:sz w:val="22"/>
                <w:szCs w:val="22"/>
                <w:lang w:val="sr-Latn-RS"/>
              </w:rPr>
            </w:rPrChange>
          </w:rPr>
          <w:t>quick online</w:t>
        </w:r>
      </w:ins>
      <w:ins w:id="34" w:author="Dusan Stokic" w:date="2024-03-31T20:02:00Z">
        <w:r w:rsidR="00935574" w:rsidRPr="00935574">
          <w:rPr>
            <w:rFonts w:ascii="Times New Roman" w:hAnsi="Times New Roman"/>
            <w:sz w:val="22"/>
            <w:szCs w:val="22"/>
            <w:lang w:val="sr-Latn-RS"/>
            <w:rPrChange w:id="35" w:author="Dusan Stokic" w:date="2024-03-31T20:04:00Z">
              <w:rPr>
                <w:rFonts w:ascii="Times New Roman" w:hAnsi="Times New Roman"/>
                <w:sz w:val="22"/>
                <w:szCs w:val="22"/>
                <w:lang w:val="sr-Latn-RS"/>
              </w:rPr>
            </w:rPrChange>
          </w:rPr>
          <w:t xml:space="preserve"> check)</w:t>
        </w:r>
        <w:r w:rsidR="00935574" w:rsidRPr="00935574">
          <w:rPr>
            <w:rFonts w:ascii="Times New Roman" w:hAnsi="Times New Roman"/>
            <w:sz w:val="22"/>
            <w:szCs w:val="22"/>
            <w:lang w:val="sr-Latn-RS"/>
          </w:rPr>
          <w:t xml:space="preserve"> </w:t>
        </w:r>
      </w:ins>
      <w:r w:rsidR="00935574" w:rsidRPr="00935574">
        <w:rPr>
          <w:rFonts w:ascii="Times New Roman" w:hAnsi="Times New Roman"/>
          <w:sz w:val="22"/>
          <w:szCs w:val="22"/>
          <w:lang w:val="sr-Latn-RS"/>
        </w:rPr>
        <w:t>available in 4 languages: English, BMS (Bosnian/Montenegrin/Serbian), Macedonian and Albanian</w:t>
      </w:r>
    </w:p>
    <w:p w14:paraId="5B7A31EC" w14:textId="3CC693E1" w:rsidR="00CB4DC6" w:rsidRDefault="00C223F6" w:rsidP="00337C24">
      <w:pPr>
        <w:spacing w:after="160"/>
        <w:rPr>
          <w:rFonts w:ascii="Times New Roman" w:hAnsi="Times New Roman"/>
          <w:sz w:val="22"/>
          <w:szCs w:val="22"/>
          <w:lang w:val="sr-Latn-RS"/>
        </w:rPr>
      </w:pPr>
      <w:r>
        <w:rPr>
          <w:rFonts w:ascii="Times New Roman" w:hAnsi="Times New Roman"/>
          <w:sz w:val="22"/>
          <w:szCs w:val="22"/>
          <w:lang w:val="sr-Latn-RS"/>
        </w:rPr>
        <w:t>d)</w:t>
      </w:r>
      <w:r w:rsidR="00CB4DC6">
        <w:rPr>
          <w:rFonts w:ascii="Times New Roman" w:hAnsi="Times New Roman"/>
          <w:sz w:val="22"/>
          <w:szCs w:val="22"/>
          <w:lang w:val="sr-Latn-RS"/>
        </w:rPr>
        <w:t xml:space="preserve"> </w:t>
      </w:r>
      <w:r w:rsidR="00935574" w:rsidRPr="00935574">
        <w:rPr>
          <w:rFonts w:ascii="Times New Roman" w:hAnsi="Times New Roman"/>
          <w:sz w:val="22"/>
          <w:szCs w:val="22"/>
          <w:lang w:val="sr-Latn-RS"/>
        </w:rPr>
        <w:t xml:space="preserve">to integrate this </w:t>
      </w:r>
      <w:ins w:id="36" w:author="Dusan Stokic" w:date="2024-03-31T23:07:00Z">
        <w:r w:rsidR="00935574" w:rsidRPr="00935574">
          <w:rPr>
            <w:rFonts w:ascii="Times New Roman" w:hAnsi="Times New Roman"/>
            <w:sz w:val="22"/>
            <w:szCs w:val="22"/>
            <w:lang w:val="sr-Latn-RS"/>
            <w:rPrChange w:id="37" w:author="Dusan Stokic" w:date="2024-03-31T23:07:00Z">
              <w:rPr>
                <w:rFonts w:ascii="Times New Roman" w:hAnsi="Times New Roman"/>
                <w:sz w:val="22"/>
                <w:szCs w:val="22"/>
                <w:lang w:val="sr-Latn-RS"/>
              </w:rPr>
            </w:rPrChange>
          </w:rPr>
          <w:t>digital</w:t>
        </w:r>
        <w:r w:rsidR="00935574" w:rsidRPr="00935574">
          <w:rPr>
            <w:rFonts w:ascii="Times New Roman" w:hAnsi="Times New Roman"/>
            <w:sz w:val="22"/>
            <w:szCs w:val="22"/>
            <w:lang w:val="sr-Latn-RS"/>
          </w:rPr>
          <w:t xml:space="preserve"> </w:t>
        </w:r>
      </w:ins>
      <w:r w:rsidR="00935574" w:rsidRPr="00935574">
        <w:rPr>
          <w:rFonts w:ascii="Times New Roman" w:hAnsi="Times New Roman"/>
          <w:sz w:val="22"/>
          <w:szCs w:val="22"/>
          <w:lang w:val="sr-Latn-RS"/>
          <w:rPrChange w:id="38" w:author="Dusan Stokic" w:date="2024-03-31T23:08:00Z">
            <w:rPr>
              <w:rFonts w:ascii="Times New Roman" w:hAnsi="Times New Roman"/>
              <w:sz w:val="22"/>
              <w:szCs w:val="22"/>
              <w:lang w:val="sr-Latn-RS"/>
            </w:rPr>
          </w:rPrChange>
        </w:rPr>
        <w:t>tool</w:t>
      </w:r>
      <w:r w:rsidR="00935574" w:rsidRPr="00935574">
        <w:rPr>
          <w:rFonts w:ascii="Times New Roman" w:hAnsi="Times New Roman"/>
          <w:sz w:val="22"/>
          <w:szCs w:val="22"/>
          <w:lang w:val="sr-Latn-RS"/>
        </w:rPr>
        <w:t xml:space="preserve"> </w:t>
      </w:r>
      <w:ins w:id="39" w:author="Dusan Stokic" w:date="2024-03-31T23:08:00Z">
        <w:r w:rsidR="00935574" w:rsidRPr="00935574">
          <w:rPr>
            <w:rFonts w:ascii="Times New Roman" w:hAnsi="Times New Roman"/>
            <w:sz w:val="22"/>
            <w:szCs w:val="22"/>
            <w:lang w:val="sr-Latn-RS"/>
          </w:rPr>
          <w:t xml:space="preserve">together with overall </w:t>
        </w:r>
        <w:r w:rsidR="00935574" w:rsidRPr="00935574">
          <w:rPr>
            <w:rFonts w:ascii="Times New Roman" w:hAnsi="Times New Roman"/>
            <w:sz w:val="22"/>
            <w:szCs w:val="22"/>
            <w:lang w:val="en-US"/>
          </w:rPr>
          <w:t>CE Marking Platform</w:t>
        </w:r>
        <w:r w:rsidR="00935574" w:rsidRPr="00935574">
          <w:rPr>
            <w:rFonts w:ascii="Times New Roman" w:hAnsi="Times New Roman"/>
            <w:sz w:val="22"/>
            <w:szCs w:val="22"/>
            <w:lang w:val="sr-Latn-RS"/>
          </w:rPr>
          <w:t xml:space="preserve"> </w:t>
        </w:r>
      </w:ins>
      <w:del w:id="40" w:author="Dusan Stokic" w:date="2024-03-31T23:08:00Z">
        <w:r w:rsidR="00935574" w:rsidRPr="00935574" w:rsidDel="00F274D0">
          <w:rPr>
            <w:rFonts w:ascii="Times New Roman" w:hAnsi="Times New Roman"/>
            <w:sz w:val="22"/>
            <w:szCs w:val="22"/>
            <w:lang w:val="sr-Latn-RS"/>
            <w:rPrChange w:id="41" w:author="Dusan Stokic" w:date="2024-03-31T23:08:00Z">
              <w:rPr>
                <w:rFonts w:ascii="Times New Roman" w:hAnsi="Times New Roman"/>
                <w:sz w:val="22"/>
                <w:szCs w:val="22"/>
                <w:lang w:val="sr-Latn-RS"/>
              </w:rPr>
            </w:rPrChange>
          </w:rPr>
          <w:delText xml:space="preserve">in </w:delText>
        </w:r>
      </w:del>
      <w:ins w:id="42" w:author="Dusan Stokic" w:date="2024-03-31T23:08:00Z">
        <w:r w:rsidR="00935574" w:rsidRPr="00935574">
          <w:rPr>
            <w:rFonts w:ascii="Times New Roman" w:hAnsi="Times New Roman"/>
            <w:sz w:val="22"/>
            <w:szCs w:val="22"/>
            <w:lang w:val="sr-Latn-RS"/>
            <w:rPrChange w:id="43" w:author="Dusan Stokic" w:date="2024-03-31T23:08:00Z">
              <w:rPr>
                <w:rFonts w:ascii="Times New Roman" w:hAnsi="Times New Roman"/>
                <w:sz w:val="22"/>
                <w:szCs w:val="22"/>
                <w:lang w:val="sr-Latn-RS"/>
              </w:rPr>
            </w:rPrChange>
          </w:rPr>
          <w:t>within</w:t>
        </w:r>
        <w:r w:rsidR="00935574" w:rsidRPr="00935574">
          <w:rPr>
            <w:rFonts w:ascii="Times New Roman" w:hAnsi="Times New Roman"/>
            <w:sz w:val="22"/>
            <w:szCs w:val="22"/>
            <w:lang w:val="sr-Latn-RS"/>
          </w:rPr>
          <w:t xml:space="preserve"> </w:t>
        </w:r>
      </w:ins>
      <w:r w:rsidR="00935574" w:rsidRPr="00935574">
        <w:rPr>
          <w:rFonts w:ascii="Times New Roman" w:hAnsi="Times New Roman"/>
          <w:sz w:val="22"/>
          <w:szCs w:val="22"/>
          <w:lang w:val="sr-Latn-RS"/>
        </w:rPr>
        <w:t xml:space="preserve">the existing WB6 CIF on-line platform </w:t>
      </w:r>
      <w:r w:rsidR="00CB4DC6">
        <w:rPr>
          <w:rFonts w:ascii="Times New Roman" w:hAnsi="Times New Roman"/>
          <w:sz w:val="22"/>
          <w:szCs w:val="22"/>
          <w:lang w:val="sr-Latn-RS"/>
        </w:rPr>
        <w:t xml:space="preserve">(the Contractor will be given access to the patform </w:t>
      </w:r>
      <w:r w:rsidR="00225A79">
        <w:rPr>
          <w:rFonts w:ascii="Times New Roman" w:hAnsi="Times New Roman"/>
          <w:sz w:val="22"/>
          <w:szCs w:val="22"/>
          <w:lang w:val="sr-Latn-RS"/>
        </w:rPr>
        <w:t xml:space="preserve">immediately </w:t>
      </w:r>
      <w:r w:rsidR="00CB4DC6">
        <w:rPr>
          <w:rFonts w:ascii="Times New Roman" w:hAnsi="Times New Roman"/>
          <w:sz w:val="22"/>
          <w:szCs w:val="22"/>
          <w:lang w:val="sr-Latn-RS"/>
        </w:rPr>
        <w:t>upon contract signing)</w:t>
      </w:r>
    </w:p>
    <w:p w14:paraId="55F71D39" w14:textId="6430B219" w:rsidR="00CB4DC6" w:rsidRDefault="00C223F6" w:rsidP="00337C24">
      <w:pPr>
        <w:spacing w:after="160"/>
        <w:rPr>
          <w:rFonts w:ascii="Times New Roman" w:hAnsi="Times New Roman"/>
          <w:sz w:val="22"/>
          <w:szCs w:val="22"/>
          <w:lang w:val="sr-Latn-RS"/>
        </w:rPr>
      </w:pPr>
      <w:r>
        <w:rPr>
          <w:rFonts w:ascii="Times New Roman" w:hAnsi="Times New Roman"/>
          <w:sz w:val="22"/>
          <w:szCs w:val="22"/>
          <w:lang w:val="sr-Latn-RS"/>
        </w:rPr>
        <w:t>e)</w:t>
      </w:r>
      <w:r w:rsidR="00CB4DC6">
        <w:rPr>
          <w:rFonts w:ascii="Times New Roman" w:hAnsi="Times New Roman"/>
          <w:sz w:val="22"/>
          <w:szCs w:val="22"/>
          <w:lang w:val="sr-Latn-RS"/>
        </w:rPr>
        <w:t xml:space="preserve"> </w:t>
      </w:r>
      <w:r w:rsidR="00160870" w:rsidRPr="00160870">
        <w:rPr>
          <w:rFonts w:ascii="Times New Roman" w:hAnsi="Times New Roman"/>
          <w:sz w:val="22"/>
          <w:szCs w:val="22"/>
          <w:lang w:val="sr-Latn-RS"/>
        </w:rPr>
        <w:t xml:space="preserve">to </w:t>
      </w:r>
      <w:r w:rsidR="00160870">
        <w:rPr>
          <w:rFonts w:ascii="Times New Roman" w:hAnsi="Times New Roman"/>
          <w:sz w:val="22"/>
          <w:szCs w:val="22"/>
          <w:lang w:val="sr-Latn-RS"/>
        </w:rPr>
        <w:t>deliver</w:t>
      </w:r>
      <w:r w:rsidR="00160870" w:rsidRPr="00160870">
        <w:rPr>
          <w:rFonts w:ascii="Times New Roman" w:hAnsi="Times New Roman"/>
          <w:sz w:val="22"/>
          <w:szCs w:val="22"/>
          <w:lang w:val="sr-Latn-RS"/>
        </w:rPr>
        <w:t xml:space="preserve"> one joint </w:t>
      </w:r>
      <w:r w:rsidR="00160870">
        <w:rPr>
          <w:rFonts w:ascii="Times New Roman" w:hAnsi="Times New Roman"/>
          <w:sz w:val="22"/>
          <w:szCs w:val="22"/>
          <w:lang w:val="sr-Latn-RS"/>
        </w:rPr>
        <w:t>1-</w:t>
      </w:r>
      <w:r w:rsidR="00160870" w:rsidRPr="00160870">
        <w:rPr>
          <w:rFonts w:ascii="Times New Roman" w:hAnsi="Times New Roman"/>
          <w:sz w:val="22"/>
          <w:szCs w:val="22"/>
          <w:lang w:val="sr-Latn-RS"/>
        </w:rPr>
        <w:t xml:space="preserve">day </w:t>
      </w:r>
      <w:r w:rsidR="00160870">
        <w:rPr>
          <w:rFonts w:ascii="Times New Roman" w:hAnsi="Times New Roman"/>
          <w:sz w:val="22"/>
          <w:szCs w:val="22"/>
          <w:lang w:val="sr-Latn-RS"/>
        </w:rPr>
        <w:t>in-person</w:t>
      </w:r>
      <w:r w:rsidR="00160870" w:rsidRPr="00160870">
        <w:rPr>
          <w:rFonts w:ascii="Times New Roman" w:hAnsi="Times New Roman"/>
          <w:sz w:val="22"/>
          <w:szCs w:val="22"/>
          <w:lang w:val="sr-Latn-RS"/>
        </w:rPr>
        <w:t xml:space="preserve"> training for designated staff of WB6 CIF members (6 national chambers of commerce) at leatest by end-October 2024. The Contractor will present CE marking platform and elements of the knowlegde database. The Contractor shall cover the cost of travel and accommodation of 6 </w:t>
      </w:r>
      <w:r w:rsidR="00866AAF">
        <w:rPr>
          <w:rFonts w:ascii="Times New Roman" w:hAnsi="Times New Roman"/>
          <w:sz w:val="22"/>
          <w:szCs w:val="22"/>
          <w:lang w:val="sr-Latn-RS"/>
        </w:rPr>
        <w:t>participants</w:t>
      </w:r>
      <w:r w:rsidR="00160870">
        <w:rPr>
          <w:rFonts w:ascii="Times New Roman" w:hAnsi="Times New Roman"/>
          <w:sz w:val="22"/>
          <w:szCs w:val="22"/>
          <w:lang w:val="sr-Latn-RS"/>
        </w:rPr>
        <w:t>, 1</w:t>
      </w:r>
      <w:r w:rsidR="00160870" w:rsidRPr="00160870">
        <w:rPr>
          <w:rFonts w:ascii="Times New Roman" w:hAnsi="Times New Roman"/>
          <w:sz w:val="22"/>
          <w:szCs w:val="22"/>
          <w:lang w:val="sr-Latn-RS"/>
        </w:rPr>
        <w:t xml:space="preserve"> from each of the 6 WB economies, catering and possibly of conference room rental. The Contractor will be provided with the date and place of the event by the Contracting Authority at leatest by mid-October 2024</w:t>
      </w:r>
      <w:r w:rsidR="00866AAF">
        <w:rPr>
          <w:rFonts w:ascii="Times New Roman" w:hAnsi="Times New Roman"/>
          <w:sz w:val="22"/>
          <w:szCs w:val="22"/>
          <w:lang w:val="sr-Latn-RS"/>
        </w:rPr>
        <w:t>.</w:t>
      </w:r>
    </w:p>
    <w:p w14:paraId="596E0C24" w14:textId="01F5CCC9" w:rsidR="00C223F6" w:rsidRDefault="00C223F6" w:rsidP="00337C24">
      <w:pPr>
        <w:spacing w:after="160"/>
        <w:rPr>
          <w:rFonts w:ascii="Times New Roman" w:hAnsi="Times New Roman"/>
          <w:sz w:val="22"/>
          <w:szCs w:val="22"/>
          <w:lang w:val="sr-Latn-RS"/>
        </w:rPr>
      </w:pPr>
      <w:r>
        <w:rPr>
          <w:rFonts w:ascii="Times New Roman" w:hAnsi="Times New Roman"/>
          <w:sz w:val="22"/>
          <w:szCs w:val="22"/>
          <w:lang w:val="sr-Latn-RS"/>
        </w:rPr>
        <w:t>f)</w:t>
      </w:r>
      <w:r w:rsidR="00A05DF6">
        <w:rPr>
          <w:rFonts w:ascii="Times New Roman" w:hAnsi="Times New Roman"/>
          <w:sz w:val="22"/>
          <w:szCs w:val="22"/>
          <w:lang w:val="sr-Latn-RS"/>
        </w:rPr>
        <w:t xml:space="preserve"> to </w:t>
      </w:r>
      <w:r w:rsidR="00866AAF">
        <w:rPr>
          <w:rFonts w:ascii="Times New Roman" w:hAnsi="Times New Roman"/>
          <w:sz w:val="22"/>
          <w:szCs w:val="22"/>
          <w:lang w:val="sr-Latn-RS"/>
        </w:rPr>
        <w:t xml:space="preserve">cover the cost of catering and possibly of </w:t>
      </w:r>
      <w:r w:rsidR="00866AAF">
        <w:rPr>
          <w:rFonts w:ascii="Times New Roman" w:hAnsi="Times New Roman"/>
          <w:sz w:val="22"/>
          <w:szCs w:val="22"/>
          <w:lang w:val="sr-Latn-RS"/>
        </w:rPr>
        <w:t xml:space="preserve">conference room rental for 6 in-person trainings, one </w:t>
      </w:r>
      <w:r w:rsidR="00A05DF6">
        <w:rPr>
          <w:rFonts w:ascii="Times New Roman" w:hAnsi="Times New Roman"/>
          <w:sz w:val="22"/>
          <w:szCs w:val="22"/>
          <w:lang w:val="sr-Latn-RS"/>
        </w:rPr>
        <w:t>in each of 6 economies, for approximately 30 persons from local business community</w:t>
      </w:r>
      <w:r w:rsidR="00866AAF">
        <w:rPr>
          <w:rFonts w:ascii="Times New Roman" w:hAnsi="Times New Roman"/>
          <w:sz w:val="22"/>
          <w:szCs w:val="22"/>
          <w:lang w:val="sr-Latn-RS"/>
        </w:rPr>
        <w:t xml:space="preserve"> at each</w:t>
      </w:r>
      <w:r w:rsidR="00A05DF6">
        <w:rPr>
          <w:rFonts w:ascii="Times New Roman" w:hAnsi="Times New Roman"/>
          <w:sz w:val="22"/>
          <w:szCs w:val="22"/>
          <w:lang w:val="sr-Latn-RS"/>
        </w:rPr>
        <w:t xml:space="preserve">. </w:t>
      </w:r>
      <w:r w:rsidR="00866AAF">
        <w:rPr>
          <w:rFonts w:ascii="Times New Roman" w:hAnsi="Times New Roman"/>
          <w:sz w:val="22"/>
          <w:szCs w:val="22"/>
          <w:lang w:val="sr-Latn-RS"/>
        </w:rPr>
        <w:t>Each</w:t>
      </w:r>
      <w:r w:rsidR="00866AAF" w:rsidRPr="00866AAF">
        <w:rPr>
          <w:rFonts w:ascii="Times New Roman" w:hAnsi="Times New Roman"/>
          <w:sz w:val="22"/>
          <w:szCs w:val="22"/>
          <w:lang w:val="sr-Latn-RS"/>
        </w:rPr>
        <w:t xml:space="preserve"> training will be </w:t>
      </w:r>
      <w:r w:rsidR="00866AAF">
        <w:rPr>
          <w:rFonts w:ascii="Times New Roman" w:hAnsi="Times New Roman"/>
          <w:sz w:val="22"/>
          <w:szCs w:val="22"/>
          <w:lang w:val="sr-Latn-RS"/>
        </w:rPr>
        <w:t>delivered</w:t>
      </w:r>
      <w:r w:rsidR="00866AAF" w:rsidRPr="00866AAF">
        <w:rPr>
          <w:rFonts w:ascii="Times New Roman" w:hAnsi="Times New Roman"/>
          <w:sz w:val="22"/>
          <w:szCs w:val="22"/>
          <w:lang w:val="sr-Latn-RS"/>
        </w:rPr>
        <w:t xml:space="preserve"> by</w:t>
      </w:r>
      <w:r w:rsidR="00866AAF" w:rsidRPr="00866AAF">
        <w:rPr>
          <w:rFonts w:ascii="Times New Roman" w:hAnsi="Times New Roman"/>
          <w:sz w:val="22"/>
          <w:szCs w:val="22"/>
          <w:lang w:val="sr-Cyrl-RS"/>
        </w:rPr>
        <w:t xml:space="preserve"> </w:t>
      </w:r>
      <w:r w:rsidR="00866AAF">
        <w:rPr>
          <w:rFonts w:ascii="Times New Roman" w:hAnsi="Times New Roman"/>
          <w:sz w:val="22"/>
          <w:szCs w:val="22"/>
          <w:lang w:val="sr-Latn-RS"/>
        </w:rPr>
        <w:t xml:space="preserve">the </w:t>
      </w:r>
      <w:r w:rsidR="00866AAF">
        <w:rPr>
          <w:rFonts w:ascii="Times New Roman" w:hAnsi="Times New Roman"/>
          <w:sz w:val="22"/>
          <w:szCs w:val="22"/>
        </w:rPr>
        <w:t>national chamber’s</w:t>
      </w:r>
      <w:r w:rsidR="00866AAF" w:rsidRPr="00866AAF">
        <w:rPr>
          <w:rFonts w:ascii="Times New Roman" w:hAnsi="Times New Roman"/>
          <w:sz w:val="22"/>
          <w:szCs w:val="22"/>
        </w:rPr>
        <w:t xml:space="preserve"> expert</w:t>
      </w:r>
      <w:r w:rsidR="009C0E34" w:rsidRPr="009C0E34">
        <w:rPr>
          <w:rFonts w:ascii="Times New Roman" w:hAnsi="Times New Roman"/>
          <w:sz w:val="22"/>
          <w:szCs w:val="22"/>
        </w:rPr>
        <w:t xml:space="preserve"> </w:t>
      </w:r>
      <w:r w:rsidR="009C0E34" w:rsidRPr="00866AAF">
        <w:rPr>
          <w:rFonts w:ascii="Times New Roman" w:hAnsi="Times New Roman"/>
          <w:sz w:val="22"/>
          <w:szCs w:val="22"/>
        </w:rPr>
        <w:t>tr</w:t>
      </w:r>
      <w:r w:rsidR="009C0E34">
        <w:rPr>
          <w:rFonts w:ascii="Times New Roman" w:hAnsi="Times New Roman"/>
          <w:sz w:val="22"/>
          <w:szCs w:val="22"/>
        </w:rPr>
        <w:t>ained</w:t>
      </w:r>
      <w:r w:rsidR="009C0E34">
        <w:rPr>
          <w:rFonts w:ascii="Times New Roman" w:hAnsi="Times New Roman"/>
          <w:sz w:val="22"/>
          <w:szCs w:val="22"/>
        </w:rPr>
        <w:t xml:space="preserve"> at the event described under e).</w:t>
      </w:r>
    </w:p>
    <w:p w14:paraId="102CA070" w14:textId="77777777" w:rsidR="00225A79" w:rsidRDefault="00225A79" w:rsidP="00337C24">
      <w:pPr>
        <w:spacing w:after="160"/>
        <w:rPr>
          <w:rFonts w:ascii="Times New Roman" w:hAnsi="Times New Roman"/>
          <w:sz w:val="22"/>
          <w:szCs w:val="22"/>
          <w:lang w:val="sr-Latn-RS"/>
        </w:rPr>
      </w:pPr>
    </w:p>
    <w:p w14:paraId="57511F14" w14:textId="46ABF430" w:rsidR="00A05DF6" w:rsidRDefault="00C223F6" w:rsidP="002B487C">
      <w:pPr>
        <w:spacing w:after="160" w:line="259" w:lineRule="auto"/>
        <w:rPr>
          <w:rFonts w:ascii="Times New Roman" w:hAnsi="Times New Roman"/>
          <w:sz w:val="22"/>
          <w:szCs w:val="22"/>
          <w:lang w:val="en-US"/>
        </w:rPr>
      </w:pPr>
      <w:r>
        <w:rPr>
          <w:rFonts w:ascii="Times New Roman" w:hAnsi="Times New Roman"/>
          <w:sz w:val="22"/>
          <w:szCs w:val="22"/>
          <w:lang w:val="en-US"/>
        </w:rPr>
        <w:t xml:space="preserve">The deadline for completion of tasks a) </w:t>
      </w:r>
      <w:r w:rsidR="00866AAF">
        <w:rPr>
          <w:rFonts w:ascii="Times New Roman" w:hAnsi="Times New Roman"/>
          <w:sz w:val="22"/>
          <w:szCs w:val="22"/>
          <w:lang w:val="en-US"/>
        </w:rPr>
        <w:t>and</w:t>
      </w:r>
      <w:r>
        <w:rPr>
          <w:rFonts w:ascii="Times New Roman" w:hAnsi="Times New Roman"/>
          <w:sz w:val="22"/>
          <w:szCs w:val="22"/>
          <w:lang w:val="en-US"/>
        </w:rPr>
        <w:t xml:space="preserve"> </w:t>
      </w:r>
      <w:r w:rsidR="00866AAF">
        <w:rPr>
          <w:rFonts w:ascii="Times New Roman" w:hAnsi="Times New Roman"/>
          <w:sz w:val="22"/>
          <w:szCs w:val="22"/>
          <w:lang w:val="en-US"/>
        </w:rPr>
        <w:t>b</w:t>
      </w:r>
      <w:r>
        <w:rPr>
          <w:rFonts w:ascii="Times New Roman" w:hAnsi="Times New Roman"/>
          <w:sz w:val="22"/>
          <w:szCs w:val="22"/>
          <w:lang w:val="en-US"/>
        </w:rPr>
        <w:t xml:space="preserve">) is 31 </w:t>
      </w:r>
      <w:r w:rsidR="00866AAF">
        <w:rPr>
          <w:rFonts w:ascii="Times New Roman" w:hAnsi="Times New Roman"/>
          <w:sz w:val="22"/>
          <w:szCs w:val="22"/>
          <w:lang w:val="en-US"/>
        </w:rPr>
        <w:t>July</w:t>
      </w:r>
      <w:r>
        <w:rPr>
          <w:rFonts w:ascii="Times New Roman" w:hAnsi="Times New Roman"/>
          <w:sz w:val="22"/>
          <w:szCs w:val="22"/>
          <w:lang w:val="en-US"/>
        </w:rPr>
        <w:t xml:space="preserve"> 2024. </w:t>
      </w:r>
    </w:p>
    <w:p w14:paraId="6B8341E0" w14:textId="2C791A77" w:rsidR="00C223F6" w:rsidRDefault="00C223F6" w:rsidP="002B487C">
      <w:pPr>
        <w:spacing w:after="160" w:line="259" w:lineRule="auto"/>
        <w:rPr>
          <w:rFonts w:ascii="Times New Roman" w:hAnsi="Times New Roman"/>
          <w:sz w:val="22"/>
          <w:szCs w:val="22"/>
          <w:lang w:val="en-US"/>
        </w:rPr>
      </w:pPr>
      <w:r w:rsidRPr="00C223F6">
        <w:rPr>
          <w:rFonts w:ascii="Times New Roman" w:hAnsi="Times New Roman"/>
          <w:sz w:val="22"/>
          <w:szCs w:val="22"/>
          <w:lang w:val="en-US"/>
        </w:rPr>
        <w:t xml:space="preserve">The deadline for completion of task </w:t>
      </w:r>
      <w:r w:rsidR="00866AAF">
        <w:rPr>
          <w:rFonts w:ascii="Times New Roman" w:hAnsi="Times New Roman"/>
          <w:sz w:val="22"/>
          <w:szCs w:val="22"/>
          <w:lang w:val="en-US"/>
        </w:rPr>
        <w:t>c</w:t>
      </w:r>
      <w:r w:rsidRPr="00C223F6">
        <w:rPr>
          <w:rFonts w:ascii="Times New Roman" w:hAnsi="Times New Roman"/>
          <w:sz w:val="22"/>
          <w:szCs w:val="22"/>
          <w:lang w:val="en-US"/>
        </w:rPr>
        <w:t xml:space="preserve">) </w:t>
      </w:r>
      <w:r w:rsidR="00866AAF">
        <w:rPr>
          <w:rFonts w:ascii="Times New Roman" w:hAnsi="Times New Roman"/>
          <w:sz w:val="22"/>
          <w:szCs w:val="22"/>
          <w:lang w:val="en-US"/>
        </w:rPr>
        <w:t xml:space="preserve">through f) </w:t>
      </w:r>
      <w:r w:rsidRPr="00C223F6">
        <w:rPr>
          <w:rFonts w:ascii="Times New Roman" w:hAnsi="Times New Roman"/>
          <w:sz w:val="22"/>
          <w:szCs w:val="22"/>
          <w:lang w:val="en-US"/>
        </w:rPr>
        <w:t xml:space="preserve">is </w:t>
      </w:r>
      <w:r>
        <w:rPr>
          <w:rFonts w:ascii="Times New Roman" w:hAnsi="Times New Roman"/>
          <w:sz w:val="22"/>
          <w:szCs w:val="22"/>
          <w:lang w:val="en-US"/>
        </w:rPr>
        <w:t>25 December</w:t>
      </w:r>
      <w:r w:rsidRPr="00C223F6">
        <w:rPr>
          <w:rFonts w:ascii="Times New Roman" w:hAnsi="Times New Roman"/>
          <w:sz w:val="22"/>
          <w:szCs w:val="22"/>
          <w:lang w:val="en-US"/>
        </w:rPr>
        <w:t xml:space="preserve"> 2024</w:t>
      </w:r>
      <w:r>
        <w:rPr>
          <w:rFonts w:ascii="Times New Roman" w:hAnsi="Times New Roman"/>
          <w:sz w:val="22"/>
          <w:szCs w:val="22"/>
          <w:lang w:val="en-US"/>
        </w:rPr>
        <w:t>.</w:t>
      </w:r>
    </w:p>
    <w:p w14:paraId="2B7444B0" w14:textId="77777777" w:rsidR="00C223F6" w:rsidRDefault="00C223F6" w:rsidP="002B487C">
      <w:pPr>
        <w:spacing w:after="160" w:line="259" w:lineRule="auto"/>
        <w:rPr>
          <w:rFonts w:ascii="Times New Roman" w:hAnsi="Times New Roman"/>
          <w:sz w:val="22"/>
          <w:szCs w:val="22"/>
          <w:lang w:val="en-US"/>
        </w:rPr>
      </w:pPr>
    </w:p>
    <w:p w14:paraId="61586BBE" w14:textId="39146C36"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44" w:name="_Ref530906824"/>
      <w:bookmarkStart w:id="45" w:name="_Toc67320751"/>
      <w:r w:rsidRPr="0063749B">
        <w:t>Project management</w:t>
      </w:r>
      <w:bookmarkEnd w:id="44"/>
      <w:bookmarkEnd w:id="45"/>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46" w:name="_Toc67320752"/>
      <w:r w:rsidRPr="0063749B">
        <w:t>LOGISTICS AND TIMING</w:t>
      </w:r>
      <w:bookmarkEnd w:id="46"/>
    </w:p>
    <w:p w14:paraId="180ECACA" w14:textId="77777777" w:rsidR="00D81857" w:rsidRPr="0063749B" w:rsidRDefault="00D81857" w:rsidP="009D2CAF">
      <w:pPr>
        <w:pStyle w:val="Heading2"/>
      </w:pPr>
      <w:bookmarkStart w:id="47" w:name="_Toc67320753"/>
      <w:r w:rsidRPr="0063749B">
        <w:t>Location</w:t>
      </w:r>
      <w:bookmarkEnd w:id="47"/>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48"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48"/>
    </w:p>
    <w:p w14:paraId="3E6275EB" w14:textId="1DE3046E"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225A79" w:rsidRPr="00225A79">
        <w:rPr>
          <w:rFonts w:ascii="Times New Roman" w:hAnsi="Times New Roman"/>
          <w:color w:val="FF0000"/>
          <w:sz w:val="22"/>
          <w:szCs w:val="22"/>
        </w:rPr>
        <w:t>13</w:t>
      </w:r>
      <w:r w:rsidR="002D1C57" w:rsidRPr="00225A79">
        <w:rPr>
          <w:rFonts w:ascii="Times New Roman" w:hAnsi="Times New Roman"/>
          <w:color w:val="FF0000"/>
          <w:sz w:val="22"/>
          <w:szCs w:val="22"/>
        </w:rPr>
        <w:t>/</w:t>
      </w:r>
      <w:r w:rsidR="002D1C57" w:rsidRPr="002D1C57">
        <w:rPr>
          <w:rFonts w:ascii="Times New Roman" w:hAnsi="Times New Roman"/>
          <w:color w:val="FF0000"/>
          <w:sz w:val="22"/>
          <w:szCs w:val="22"/>
        </w:rPr>
        <w:t>0</w:t>
      </w:r>
      <w:r w:rsidR="00225A79">
        <w:rPr>
          <w:rFonts w:ascii="Times New Roman" w:hAnsi="Times New Roman"/>
          <w:color w:val="FF0000"/>
          <w:sz w:val="22"/>
          <w:szCs w:val="22"/>
        </w:rPr>
        <w:t>5</w:t>
      </w:r>
      <w:r w:rsidR="002D1C57" w:rsidRPr="002D1C57">
        <w:rPr>
          <w:rFonts w:ascii="Times New Roman" w:hAnsi="Times New Roman"/>
          <w:color w:val="FF0000"/>
          <w:sz w:val="22"/>
          <w:szCs w:val="22"/>
        </w:rPr>
        <w:t>/202</w:t>
      </w:r>
      <w:r w:rsidR="007911C3">
        <w:rPr>
          <w:rFonts w:ascii="Times New Roman" w:hAnsi="Times New Roman"/>
          <w:color w:val="FF0000"/>
          <w:sz w:val="22"/>
          <w:szCs w:val="22"/>
        </w:rPr>
        <w:t>3</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5859CC" w:rsidRPr="005859CC">
        <w:rPr>
          <w:rFonts w:ascii="Times New Roman" w:hAnsi="Times New Roman"/>
          <w:color w:val="FF0000"/>
          <w:sz w:val="22"/>
          <w:szCs w:val="22"/>
        </w:rPr>
        <w:t>25 December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304A3084"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engagement and available budget, but cannot exceed gross </w:t>
      </w:r>
      <w:r w:rsidR="008F55C5">
        <w:rPr>
          <w:rFonts w:ascii="Times New Roman" w:hAnsi="Times New Roman"/>
          <w:sz w:val="22"/>
          <w:szCs w:val="22"/>
        </w:rPr>
        <w:t>1500 EUR/month</w:t>
      </w:r>
      <w:r w:rsidR="002D32EE">
        <w:rPr>
          <w:rFonts w:ascii="Times New Roman" w:hAnsi="Times New Roman"/>
          <w:sz w:val="22"/>
          <w:szCs w:val="22"/>
        </w:rPr>
        <w:t>.</w:t>
      </w:r>
    </w:p>
    <w:p w14:paraId="16246341" w14:textId="77777777" w:rsidR="00D81857" w:rsidRPr="0063749B" w:rsidRDefault="00D81857" w:rsidP="008A65FE">
      <w:pPr>
        <w:pStyle w:val="Heading1"/>
      </w:pPr>
      <w:bookmarkStart w:id="49" w:name="_Toc67320755"/>
      <w:r w:rsidRPr="0063749B">
        <w:t>REQUIREMENTS</w:t>
      </w:r>
      <w:bookmarkEnd w:id="49"/>
    </w:p>
    <w:p w14:paraId="0D0081B8" w14:textId="77777777" w:rsidR="00D81857" w:rsidRDefault="00875B1B" w:rsidP="009D2CAF">
      <w:pPr>
        <w:pStyle w:val="Heading2"/>
      </w:pPr>
      <w:bookmarkStart w:id="50" w:name="_Toc67320756"/>
      <w:r>
        <w:t>Staff</w:t>
      </w:r>
      <w:bookmarkEnd w:id="50"/>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7F7A524B" w14:textId="566B32A1" w:rsidR="00203E18" w:rsidRPr="00203E18" w:rsidRDefault="00203E18" w:rsidP="00203E18">
      <w:pPr>
        <w:tabs>
          <w:tab w:val="left" w:pos="1134"/>
        </w:tabs>
        <w:rPr>
          <w:rFonts w:ascii="Times New Roman" w:hAnsi="Times New Roman"/>
          <w:b/>
          <w:sz w:val="22"/>
          <w:szCs w:val="22"/>
        </w:rPr>
      </w:pPr>
      <w:r w:rsidRPr="00203E18">
        <w:rPr>
          <w:rFonts w:ascii="Times New Roman" w:hAnsi="Times New Roman"/>
          <w:b/>
          <w:sz w:val="22"/>
          <w:szCs w:val="22"/>
        </w:rPr>
        <w:t>Key expert 1: CE Mark</w:t>
      </w:r>
      <w:r w:rsidR="009868C2">
        <w:rPr>
          <w:rFonts w:ascii="Times New Roman" w:hAnsi="Times New Roman"/>
          <w:b/>
          <w:sz w:val="22"/>
          <w:szCs w:val="22"/>
        </w:rPr>
        <w:t>ing</w:t>
      </w:r>
      <w:r w:rsidRPr="00203E18">
        <w:rPr>
          <w:rFonts w:ascii="Times New Roman" w:hAnsi="Times New Roman"/>
          <w:b/>
          <w:sz w:val="22"/>
          <w:szCs w:val="22"/>
        </w:rPr>
        <w:t xml:space="preserve"> expert</w:t>
      </w:r>
    </w:p>
    <w:p w14:paraId="12B411A4" w14:textId="3680E107" w:rsidR="00203E18" w:rsidRDefault="00203E18" w:rsidP="00203E18">
      <w:pPr>
        <w:tabs>
          <w:tab w:val="left" w:pos="1134"/>
        </w:tabs>
        <w:rPr>
          <w:rFonts w:ascii="Times New Roman" w:hAnsi="Times New Roman"/>
          <w:sz w:val="22"/>
          <w:szCs w:val="22"/>
        </w:rPr>
      </w:pPr>
      <w:r w:rsidRPr="00203E18">
        <w:rPr>
          <w:rFonts w:ascii="Times New Roman" w:hAnsi="Times New Roman"/>
          <w:sz w:val="22"/>
          <w:szCs w:val="22"/>
        </w:rPr>
        <w:t>Qualifications and skills</w:t>
      </w:r>
    </w:p>
    <w:p w14:paraId="0945AA6E" w14:textId="6CD5D333" w:rsidR="00594B91" w:rsidRDefault="00594B91" w:rsidP="00594B91">
      <w:pPr>
        <w:pStyle w:val="ListParagraph"/>
        <w:numPr>
          <w:ilvl w:val="0"/>
          <w:numId w:val="22"/>
        </w:numPr>
        <w:tabs>
          <w:tab w:val="left" w:pos="1134"/>
        </w:tabs>
        <w:rPr>
          <w:rFonts w:ascii="Times New Roman" w:hAnsi="Times New Roman"/>
        </w:rPr>
      </w:pPr>
      <w:r w:rsidRPr="00594B91">
        <w:rPr>
          <w:rFonts w:ascii="Times New Roman" w:hAnsi="Times New Roman"/>
        </w:rPr>
        <w:t>Excellent command of English</w:t>
      </w:r>
    </w:p>
    <w:p w14:paraId="70824894" w14:textId="77777777" w:rsidR="00594B91" w:rsidRPr="00594B91" w:rsidRDefault="00594B91" w:rsidP="00594B91">
      <w:pPr>
        <w:pStyle w:val="ListParagraph"/>
        <w:tabs>
          <w:tab w:val="left" w:pos="1134"/>
        </w:tabs>
        <w:rPr>
          <w:rFonts w:ascii="Times New Roman" w:hAnsi="Times New Roman"/>
        </w:rPr>
      </w:pPr>
    </w:p>
    <w:p w14:paraId="51E66E2B" w14:textId="77777777" w:rsidR="00203E18" w:rsidRPr="00203E18" w:rsidRDefault="00203E18" w:rsidP="00203E18">
      <w:pPr>
        <w:rPr>
          <w:rFonts w:ascii="Times New Roman" w:hAnsi="Times New Roman"/>
          <w:sz w:val="22"/>
          <w:szCs w:val="22"/>
        </w:rPr>
      </w:pPr>
      <w:r w:rsidRPr="00203E18">
        <w:rPr>
          <w:rFonts w:ascii="Times New Roman" w:hAnsi="Times New Roman"/>
          <w:sz w:val="22"/>
          <w:szCs w:val="22"/>
        </w:rPr>
        <w:t>General professional experience</w:t>
      </w:r>
    </w:p>
    <w:p w14:paraId="123D67E1" w14:textId="0ECA38A8" w:rsidR="00594B91" w:rsidRDefault="00594B91" w:rsidP="00594B91">
      <w:pPr>
        <w:pStyle w:val="ListParagraph"/>
        <w:numPr>
          <w:ilvl w:val="0"/>
          <w:numId w:val="21"/>
        </w:numPr>
        <w:rPr>
          <w:rFonts w:ascii="Times New Roman" w:hAnsi="Times New Roman"/>
        </w:rPr>
      </w:pPr>
      <w:r w:rsidRPr="00594B91">
        <w:rPr>
          <w:rFonts w:ascii="Times New Roman" w:hAnsi="Times New Roman"/>
        </w:rPr>
        <w:t>Minimum 3 years of working experience</w:t>
      </w:r>
    </w:p>
    <w:p w14:paraId="615928F0" w14:textId="77777777" w:rsidR="00594B91" w:rsidRPr="00594B91" w:rsidRDefault="00594B91" w:rsidP="00594B91">
      <w:pPr>
        <w:pStyle w:val="ListParagraph"/>
        <w:rPr>
          <w:rFonts w:ascii="Times New Roman" w:hAnsi="Times New Roman"/>
        </w:rPr>
      </w:pPr>
    </w:p>
    <w:p w14:paraId="4CEC62F8" w14:textId="77777777" w:rsidR="00203E18" w:rsidRPr="00203E18" w:rsidRDefault="00203E18" w:rsidP="00203E18">
      <w:pPr>
        <w:rPr>
          <w:rFonts w:ascii="Times New Roman" w:hAnsi="Times New Roman"/>
          <w:sz w:val="22"/>
          <w:szCs w:val="22"/>
        </w:rPr>
      </w:pPr>
      <w:r w:rsidRPr="00203E18">
        <w:rPr>
          <w:rFonts w:ascii="Times New Roman" w:hAnsi="Times New Roman"/>
          <w:sz w:val="22"/>
          <w:szCs w:val="22"/>
        </w:rPr>
        <w:t>Specific professional experience</w:t>
      </w:r>
    </w:p>
    <w:p w14:paraId="09926AAE" w14:textId="46AC9E53" w:rsidR="009868C2" w:rsidRDefault="009868C2" w:rsidP="00C04A92">
      <w:pPr>
        <w:numPr>
          <w:ilvl w:val="0"/>
          <w:numId w:val="20"/>
        </w:numPr>
        <w:spacing w:after="0"/>
        <w:rPr>
          <w:rFonts w:ascii="Times New Roman" w:hAnsi="Times New Roman"/>
          <w:sz w:val="22"/>
          <w:szCs w:val="22"/>
          <w:lang w:val="en-US"/>
        </w:rPr>
      </w:pPr>
      <w:r w:rsidRPr="00594B91">
        <w:rPr>
          <w:rFonts w:ascii="Times New Roman" w:hAnsi="Times New Roman"/>
          <w:sz w:val="22"/>
          <w:szCs w:val="22"/>
          <w:lang w:val="en-US"/>
        </w:rPr>
        <w:t xml:space="preserve">Knowledge of </w:t>
      </w:r>
      <w:r w:rsidR="003A5FF9">
        <w:rPr>
          <w:rFonts w:ascii="Times New Roman" w:hAnsi="Times New Roman"/>
          <w:sz w:val="22"/>
          <w:szCs w:val="22"/>
          <w:lang w:val="en-US"/>
        </w:rPr>
        <w:t xml:space="preserve">legislation and </w:t>
      </w:r>
      <w:r w:rsidRPr="00594B91">
        <w:rPr>
          <w:rFonts w:ascii="Times New Roman" w:hAnsi="Times New Roman"/>
          <w:sz w:val="22"/>
          <w:szCs w:val="22"/>
          <w:lang w:val="en-US"/>
        </w:rPr>
        <w:t xml:space="preserve">conformity assessment procedures </w:t>
      </w:r>
      <w:r>
        <w:rPr>
          <w:rFonts w:ascii="Times New Roman" w:hAnsi="Times New Roman"/>
          <w:sz w:val="22"/>
          <w:szCs w:val="22"/>
          <w:lang w:val="en-US"/>
        </w:rPr>
        <w:t>for goods subject to CE marking</w:t>
      </w:r>
    </w:p>
    <w:p w14:paraId="5D3CAA73" w14:textId="07E5DD81" w:rsidR="00594B91" w:rsidRPr="00935574" w:rsidRDefault="00751FA9" w:rsidP="00C04A92">
      <w:pPr>
        <w:numPr>
          <w:ilvl w:val="0"/>
          <w:numId w:val="20"/>
        </w:numPr>
        <w:spacing w:after="0"/>
        <w:rPr>
          <w:rFonts w:ascii="Times New Roman" w:hAnsi="Times New Roman"/>
          <w:sz w:val="22"/>
          <w:szCs w:val="22"/>
          <w:lang w:val="en-US"/>
        </w:rPr>
      </w:pPr>
      <w:r>
        <w:rPr>
          <w:rFonts w:ascii="Times New Roman" w:hAnsi="Times New Roman"/>
          <w:sz w:val="22"/>
          <w:szCs w:val="22"/>
        </w:rPr>
        <w:t>In the past 5</w:t>
      </w:r>
      <w:r w:rsidR="009868C2">
        <w:rPr>
          <w:rFonts w:ascii="Times New Roman" w:hAnsi="Times New Roman"/>
          <w:sz w:val="22"/>
          <w:szCs w:val="22"/>
        </w:rPr>
        <w:t xml:space="preserve"> years, e</w:t>
      </w:r>
      <w:r w:rsidR="00C04A92" w:rsidRPr="00C04A92">
        <w:rPr>
          <w:rFonts w:ascii="Times New Roman" w:hAnsi="Times New Roman"/>
          <w:sz w:val="22"/>
          <w:szCs w:val="22"/>
        </w:rPr>
        <w:t xml:space="preserve">xperience in advising companies whose goods </w:t>
      </w:r>
      <w:r w:rsidR="00C04A92">
        <w:rPr>
          <w:rFonts w:ascii="Times New Roman" w:hAnsi="Times New Roman"/>
          <w:sz w:val="22"/>
          <w:szCs w:val="22"/>
        </w:rPr>
        <w:t>were</w:t>
      </w:r>
      <w:r w:rsidR="00C04A92" w:rsidRPr="00C04A92">
        <w:rPr>
          <w:rFonts w:ascii="Times New Roman" w:hAnsi="Times New Roman"/>
          <w:sz w:val="22"/>
          <w:szCs w:val="22"/>
        </w:rPr>
        <w:t xml:space="preserve"> subject to CE marking</w:t>
      </w:r>
    </w:p>
    <w:p w14:paraId="186F5A7C" w14:textId="7B7A7A83" w:rsidR="00935574" w:rsidRPr="00C04A92" w:rsidRDefault="00935574" w:rsidP="00C04A92">
      <w:pPr>
        <w:numPr>
          <w:ilvl w:val="0"/>
          <w:numId w:val="20"/>
        </w:numPr>
        <w:spacing w:after="0"/>
        <w:rPr>
          <w:rFonts w:ascii="Times New Roman" w:hAnsi="Times New Roman"/>
          <w:sz w:val="22"/>
          <w:szCs w:val="22"/>
          <w:lang w:val="en-US"/>
        </w:rPr>
      </w:pPr>
      <w:r>
        <w:rPr>
          <w:rFonts w:ascii="Times New Roman" w:hAnsi="Times New Roman"/>
          <w:sz w:val="22"/>
          <w:szCs w:val="22"/>
        </w:rPr>
        <w:t xml:space="preserve">It will be considered an advantage </w:t>
      </w:r>
      <w:r w:rsidR="002E6D8C">
        <w:rPr>
          <w:rFonts w:ascii="Times New Roman" w:hAnsi="Times New Roman"/>
          <w:sz w:val="22"/>
          <w:szCs w:val="22"/>
        </w:rPr>
        <w:t>if the expert’s professional experience includes several WB6 economies</w:t>
      </w:r>
    </w:p>
    <w:p w14:paraId="239DB11E" w14:textId="4101B306" w:rsidR="00203E18" w:rsidRPr="009868C2" w:rsidRDefault="00203E18" w:rsidP="009868C2">
      <w:pPr>
        <w:spacing w:after="0"/>
        <w:ind w:left="720"/>
        <w:rPr>
          <w:rFonts w:ascii="Times New Roman" w:hAnsi="Times New Roman"/>
          <w:sz w:val="22"/>
          <w:szCs w:val="22"/>
          <w:lang w:val="en-US"/>
        </w:rPr>
      </w:pPr>
    </w:p>
    <w:p w14:paraId="73A08A63" w14:textId="5394171C" w:rsidR="00203E18" w:rsidRPr="00203E18" w:rsidRDefault="00203E18" w:rsidP="00203E18">
      <w:pPr>
        <w:tabs>
          <w:tab w:val="left" w:pos="1134"/>
        </w:tabs>
        <w:rPr>
          <w:rFonts w:ascii="Times New Roman" w:hAnsi="Times New Roman"/>
          <w:b/>
          <w:sz w:val="22"/>
          <w:szCs w:val="22"/>
        </w:rPr>
      </w:pPr>
      <w:r w:rsidRPr="00203E18">
        <w:rPr>
          <w:rFonts w:ascii="Times New Roman" w:hAnsi="Times New Roman"/>
          <w:b/>
          <w:sz w:val="22"/>
          <w:szCs w:val="22"/>
        </w:rPr>
        <w:t xml:space="preserve">Key expert 2: </w:t>
      </w:r>
      <w:r w:rsidR="00C04A92">
        <w:rPr>
          <w:rFonts w:ascii="Times New Roman" w:hAnsi="Times New Roman"/>
          <w:b/>
          <w:sz w:val="22"/>
          <w:szCs w:val="22"/>
        </w:rPr>
        <w:t>Web developer</w:t>
      </w:r>
    </w:p>
    <w:p w14:paraId="70E9E489" w14:textId="77777777" w:rsidR="00203E18" w:rsidRPr="00203E18" w:rsidRDefault="00203E18" w:rsidP="00203E18">
      <w:pPr>
        <w:tabs>
          <w:tab w:val="left" w:pos="1134"/>
        </w:tabs>
        <w:rPr>
          <w:rFonts w:ascii="Times New Roman" w:hAnsi="Times New Roman"/>
          <w:sz w:val="22"/>
          <w:szCs w:val="22"/>
        </w:rPr>
      </w:pPr>
      <w:r w:rsidRPr="00203E18">
        <w:rPr>
          <w:rFonts w:ascii="Times New Roman" w:hAnsi="Times New Roman"/>
          <w:sz w:val="22"/>
          <w:szCs w:val="22"/>
        </w:rPr>
        <w:t>Qualifications and skills</w:t>
      </w:r>
    </w:p>
    <w:p w14:paraId="57F13D40" w14:textId="2C0498C1" w:rsidR="00203E18" w:rsidRDefault="00594B91" w:rsidP="00594B91">
      <w:pPr>
        <w:pStyle w:val="ListParagraph"/>
        <w:numPr>
          <w:ilvl w:val="0"/>
          <w:numId w:val="23"/>
        </w:numPr>
        <w:rPr>
          <w:rFonts w:ascii="Times New Roman" w:hAnsi="Times New Roman"/>
        </w:rPr>
      </w:pPr>
      <w:r w:rsidRPr="00594B91">
        <w:rPr>
          <w:rFonts w:ascii="Times New Roman" w:hAnsi="Times New Roman"/>
        </w:rPr>
        <w:t>Excellent command of English</w:t>
      </w:r>
    </w:p>
    <w:p w14:paraId="4764E2AE" w14:textId="77777777" w:rsidR="00594B91" w:rsidRPr="00594B91" w:rsidRDefault="00594B91" w:rsidP="00594B91">
      <w:pPr>
        <w:pStyle w:val="ListParagraph"/>
        <w:rPr>
          <w:rFonts w:ascii="Times New Roman" w:hAnsi="Times New Roman"/>
        </w:rPr>
      </w:pPr>
    </w:p>
    <w:p w14:paraId="5CC7A63A" w14:textId="77777777" w:rsidR="00203E18" w:rsidRPr="00203E18" w:rsidRDefault="00203E18" w:rsidP="00203E18">
      <w:pPr>
        <w:rPr>
          <w:rFonts w:ascii="Times New Roman" w:hAnsi="Times New Roman"/>
          <w:sz w:val="22"/>
          <w:szCs w:val="22"/>
        </w:rPr>
      </w:pPr>
      <w:r w:rsidRPr="00203E18">
        <w:rPr>
          <w:rFonts w:ascii="Times New Roman" w:hAnsi="Times New Roman"/>
          <w:sz w:val="22"/>
          <w:szCs w:val="22"/>
        </w:rPr>
        <w:t>General professional experience</w:t>
      </w:r>
    </w:p>
    <w:p w14:paraId="3570327C" w14:textId="7FC8E899" w:rsidR="009868C2" w:rsidRDefault="00594B91" w:rsidP="003A5FF9">
      <w:pPr>
        <w:numPr>
          <w:ilvl w:val="0"/>
          <w:numId w:val="20"/>
        </w:numPr>
        <w:spacing w:after="0"/>
        <w:rPr>
          <w:rFonts w:ascii="Times New Roman" w:hAnsi="Times New Roman"/>
          <w:sz w:val="22"/>
          <w:szCs w:val="22"/>
          <w:lang w:val="en-US"/>
        </w:rPr>
      </w:pPr>
      <w:r>
        <w:rPr>
          <w:rFonts w:ascii="Times New Roman" w:hAnsi="Times New Roman"/>
          <w:sz w:val="22"/>
          <w:szCs w:val="22"/>
          <w:lang w:val="en-US"/>
        </w:rPr>
        <w:t xml:space="preserve">Minimum </w:t>
      </w:r>
      <w:r w:rsidR="00C04A92">
        <w:rPr>
          <w:rFonts w:ascii="Times New Roman" w:hAnsi="Times New Roman"/>
          <w:sz w:val="22"/>
          <w:szCs w:val="22"/>
          <w:lang w:val="en-US"/>
        </w:rPr>
        <w:t>2</w:t>
      </w:r>
      <w:r>
        <w:rPr>
          <w:rFonts w:ascii="Times New Roman" w:hAnsi="Times New Roman"/>
          <w:sz w:val="22"/>
          <w:szCs w:val="22"/>
          <w:lang w:val="en-US"/>
        </w:rPr>
        <w:t xml:space="preserve"> years of</w:t>
      </w:r>
      <w:r w:rsidRPr="00594B91">
        <w:rPr>
          <w:rFonts w:ascii="Times New Roman" w:hAnsi="Times New Roman"/>
          <w:sz w:val="22"/>
          <w:szCs w:val="22"/>
          <w:lang w:val="en-US"/>
        </w:rPr>
        <w:t xml:space="preserve"> experience in development </w:t>
      </w:r>
      <w:r w:rsidR="00C04A92">
        <w:rPr>
          <w:rFonts w:ascii="Times New Roman" w:hAnsi="Times New Roman"/>
          <w:sz w:val="22"/>
          <w:szCs w:val="22"/>
          <w:lang w:val="en-US"/>
        </w:rPr>
        <w:t>of web applications</w:t>
      </w:r>
    </w:p>
    <w:p w14:paraId="59902DB1" w14:textId="7C5E3761" w:rsidR="00751FA9" w:rsidRDefault="00751FA9" w:rsidP="00751FA9">
      <w:pPr>
        <w:spacing w:after="0"/>
        <w:ind w:left="720"/>
        <w:rPr>
          <w:rFonts w:ascii="Times New Roman" w:hAnsi="Times New Roman"/>
          <w:sz w:val="22"/>
          <w:szCs w:val="22"/>
          <w:lang w:val="en-US"/>
        </w:rPr>
      </w:pPr>
    </w:p>
    <w:p w14:paraId="457F9034" w14:textId="1B0633CC" w:rsidR="00751FA9" w:rsidRPr="00751FA9" w:rsidRDefault="00751FA9" w:rsidP="00751FA9">
      <w:pPr>
        <w:rPr>
          <w:rFonts w:ascii="Times New Roman" w:hAnsi="Times New Roman"/>
          <w:sz w:val="22"/>
          <w:szCs w:val="22"/>
        </w:rPr>
      </w:pPr>
      <w:r w:rsidRPr="00203E18">
        <w:rPr>
          <w:rFonts w:ascii="Times New Roman" w:hAnsi="Times New Roman"/>
          <w:sz w:val="22"/>
          <w:szCs w:val="22"/>
        </w:rPr>
        <w:t>Specific professional experience</w:t>
      </w:r>
    </w:p>
    <w:p w14:paraId="350927D4" w14:textId="2CC54B1C" w:rsidR="00751FA9" w:rsidRDefault="00751FA9" w:rsidP="003A5FF9">
      <w:pPr>
        <w:numPr>
          <w:ilvl w:val="0"/>
          <w:numId w:val="20"/>
        </w:numPr>
        <w:spacing w:after="0"/>
        <w:rPr>
          <w:rFonts w:ascii="Times New Roman" w:hAnsi="Times New Roman"/>
          <w:sz w:val="22"/>
          <w:szCs w:val="22"/>
          <w:lang w:val="en-US"/>
        </w:rPr>
      </w:pPr>
      <w:r>
        <w:rPr>
          <w:rFonts w:ascii="Times New Roman" w:hAnsi="Times New Roman"/>
          <w:sz w:val="22"/>
          <w:szCs w:val="22"/>
          <w:lang w:val="en-US"/>
        </w:rPr>
        <w:t>Experience in using HTML technologies for website development</w:t>
      </w:r>
    </w:p>
    <w:p w14:paraId="27DF3A61" w14:textId="671BCE71" w:rsidR="00751FA9" w:rsidRPr="003A5FF9" w:rsidRDefault="00751FA9" w:rsidP="003A5FF9">
      <w:pPr>
        <w:numPr>
          <w:ilvl w:val="0"/>
          <w:numId w:val="20"/>
        </w:numPr>
        <w:spacing w:after="0"/>
        <w:rPr>
          <w:rFonts w:ascii="Times New Roman" w:hAnsi="Times New Roman"/>
          <w:sz w:val="22"/>
          <w:szCs w:val="22"/>
          <w:lang w:val="en-US"/>
        </w:rPr>
      </w:pPr>
      <w:r>
        <w:rPr>
          <w:rFonts w:ascii="Times New Roman" w:hAnsi="Times New Roman"/>
          <w:sz w:val="22"/>
          <w:szCs w:val="22"/>
          <w:lang w:val="en-US"/>
        </w:rPr>
        <w:t xml:space="preserve">Experience in working with </w:t>
      </w:r>
      <w:r w:rsidRPr="00751FA9">
        <w:rPr>
          <w:rFonts w:ascii="Times New Roman" w:hAnsi="Times New Roman"/>
          <w:sz w:val="22"/>
          <w:szCs w:val="22"/>
        </w:rPr>
        <w:t>PostgreSQL </w:t>
      </w:r>
      <w:r>
        <w:rPr>
          <w:rFonts w:ascii="Times New Roman" w:hAnsi="Times New Roman"/>
          <w:sz w:val="22"/>
          <w:szCs w:val="22"/>
          <w:lang w:val="en-US"/>
        </w:rPr>
        <w:t xml:space="preserve"> </w:t>
      </w:r>
    </w:p>
    <w:p w14:paraId="68DA6A87" w14:textId="77777777" w:rsidR="00C04A92" w:rsidRPr="00C04A92" w:rsidRDefault="00C04A92" w:rsidP="00C04A92">
      <w:pPr>
        <w:pStyle w:val="ListParagraph"/>
        <w:rPr>
          <w:rFonts w:ascii="Times New Roman" w:hAnsi="Times New Roman"/>
        </w:rPr>
      </w:pPr>
    </w:p>
    <w:p w14:paraId="5673861F" w14:textId="7427C000" w:rsidR="00203E18" w:rsidRPr="00203E18" w:rsidRDefault="00203E18" w:rsidP="00203E18">
      <w:pPr>
        <w:rPr>
          <w:rFonts w:ascii="Times New Roman" w:hAnsi="Times New Roman"/>
          <w:sz w:val="22"/>
          <w:szCs w:val="22"/>
        </w:rPr>
      </w:pPr>
      <w:r w:rsidRPr="00203E18">
        <w:rPr>
          <w:rFonts w:ascii="Times New Roman" w:hAnsi="Times New Roman"/>
          <w:sz w:val="22"/>
          <w:szCs w:val="22"/>
        </w:rPr>
        <w:t>All experts must be independent and free from conflicts of interest in the responsibilities they take on.]</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1A870ED3" w14:textId="77777777" w:rsidR="009868C2" w:rsidRPr="009868C2" w:rsidRDefault="009868C2" w:rsidP="009868C2">
      <w:pPr>
        <w:rPr>
          <w:rFonts w:ascii="Times New Roman" w:hAnsi="Times New Roman"/>
          <w:sz w:val="22"/>
          <w:szCs w:val="22"/>
        </w:rPr>
      </w:pPr>
      <w:r w:rsidRPr="009868C2">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3BF063F9" w14:textId="2C50C733" w:rsidR="009868C2" w:rsidRPr="002D1C57" w:rsidRDefault="009868C2" w:rsidP="009868C2">
      <w:pPr>
        <w:rPr>
          <w:rFonts w:ascii="Times New Roman" w:hAnsi="Times New Roman"/>
          <w:sz w:val="22"/>
          <w:szCs w:val="22"/>
        </w:rPr>
      </w:pPr>
      <w:r w:rsidRPr="009868C2">
        <w:rPr>
          <w:rFonts w:ascii="Times New Roman" w:hAnsi="Times New Roman"/>
          <w:sz w:val="22"/>
          <w:szCs w:val="22"/>
        </w:rPr>
        <w:t>The costs for backstopping and support staff, as needed, are considered to be included in the tenderer's financial offer.</w:t>
      </w:r>
    </w:p>
    <w:p w14:paraId="103815D6" w14:textId="3EDC1CF9" w:rsidR="00851DA8" w:rsidRDefault="00453705" w:rsidP="001D07DD">
      <w:pPr>
        <w:rPr>
          <w:rFonts w:ascii="Times New Roman" w:hAnsi="Times New Roman"/>
          <w:sz w:val="22"/>
          <w:szCs w:val="22"/>
        </w:rPr>
      </w:pPr>
      <w:r w:rsidRPr="002D1C57">
        <w:rPr>
          <w:rFonts w:ascii="Times New Roman" w:hAnsi="Times New Roman"/>
          <w:sz w:val="22"/>
          <w:szCs w:val="22"/>
        </w:rPr>
        <w:t>.</w:t>
      </w:r>
    </w:p>
    <w:p w14:paraId="52AA6611" w14:textId="77777777" w:rsidR="00D81857" w:rsidRPr="0063749B" w:rsidRDefault="00D81857" w:rsidP="009D2CAF">
      <w:pPr>
        <w:pStyle w:val="Heading2"/>
      </w:pPr>
      <w:bookmarkStart w:id="51" w:name="_Toc67320757"/>
      <w:r w:rsidRPr="0063749B">
        <w:t>Office accommodation</w:t>
      </w:r>
      <w:bookmarkEnd w:id="51"/>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52" w:name="_Toc67320758"/>
      <w:r w:rsidRPr="0063749B">
        <w:t xml:space="preserve">Facilities to be provided by the </w:t>
      </w:r>
      <w:r w:rsidR="00E21553">
        <w:t>c</w:t>
      </w:r>
      <w:r w:rsidR="00320C07">
        <w:t>ontractor</w:t>
      </w:r>
      <w:bookmarkEnd w:id="52"/>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53" w:name="_Toc67320759"/>
      <w:r w:rsidRPr="0063749B">
        <w:t>Equipment</w:t>
      </w:r>
      <w:bookmarkEnd w:id="53"/>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54" w:name="_Toc67320760"/>
      <w:r w:rsidRPr="0063749B">
        <w:t>REPORTS</w:t>
      </w:r>
      <w:bookmarkEnd w:id="54"/>
    </w:p>
    <w:p w14:paraId="1884294E" w14:textId="77777777" w:rsidR="00D81857" w:rsidRPr="0063749B" w:rsidRDefault="00D81857" w:rsidP="009D2CAF">
      <w:pPr>
        <w:pStyle w:val="Heading2"/>
      </w:pPr>
      <w:bookmarkStart w:id="55" w:name="_Ref20555417"/>
      <w:bookmarkStart w:id="56" w:name="_Ref20656720"/>
      <w:bookmarkStart w:id="57" w:name="_Toc67320761"/>
      <w:r w:rsidRPr="0063749B">
        <w:t>Reporting requirements</w:t>
      </w:r>
      <w:bookmarkEnd w:id="55"/>
      <w:bookmarkEnd w:id="56"/>
      <w:bookmarkEnd w:id="57"/>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71901DCD" w:rsidR="008D4E1D" w:rsidRPr="00C753DB" w:rsidRDefault="008D4E1D" w:rsidP="008D4E1D">
      <w:pPr>
        <w:pStyle w:val="ListBullet"/>
        <w:rPr>
          <w:sz w:val="22"/>
          <w:szCs w:val="22"/>
          <w:lang w:eastAsia="en-GB"/>
        </w:rPr>
      </w:pPr>
      <w:r w:rsidRPr="00C753DB">
        <w:rPr>
          <w:sz w:val="22"/>
          <w:szCs w:val="22"/>
          <w:lang w:eastAsia="en-GB"/>
        </w:rPr>
        <w:t xml:space="preserve">Interim report of maximum 2 pages, in free format, </w:t>
      </w:r>
      <w:r w:rsidR="00225A79">
        <w:rPr>
          <w:sz w:val="22"/>
          <w:szCs w:val="22"/>
          <w:lang w:eastAsia="en-GB"/>
        </w:rPr>
        <w:t>after integration and testing of CE Marking Platform and delivery of trainings</w:t>
      </w:r>
      <w:r w:rsidRPr="00C753DB">
        <w:rPr>
          <w:sz w:val="22"/>
          <w:szCs w:val="22"/>
          <w:lang w:eastAsia="en-GB"/>
        </w:rPr>
        <w:t>, summarizing the activities performed since contract signing; approval of the report constitutes the base for interim payment.</w:t>
      </w:r>
    </w:p>
    <w:p w14:paraId="0DB35DB9" w14:textId="11F34FA6" w:rsidR="00780D1B" w:rsidRPr="00C753DB" w:rsidRDefault="008D4E1D" w:rsidP="008D4E1D">
      <w:pPr>
        <w:pStyle w:val="ListBullet"/>
        <w:rPr>
          <w:sz w:val="22"/>
          <w:szCs w:val="22"/>
          <w:lang w:eastAsia="en-GB"/>
        </w:rPr>
      </w:pPr>
      <w:r w:rsidRPr="00C753DB">
        <w:rPr>
          <w:sz w:val="22"/>
          <w:szCs w:val="22"/>
          <w:lang w:eastAsia="en-GB"/>
        </w:rPr>
        <w:t xml:space="preserve">Final report of maximum 2 pages, in free format, in the last week of December 2024, summarizing the </w:t>
      </w:r>
      <w:r w:rsidR="00225A79">
        <w:rPr>
          <w:sz w:val="22"/>
          <w:szCs w:val="22"/>
          <w:lang w:eastAsia="en-GB"/>
        </w:rPr>
        <w:t xml:space="preserve">promotional </w:t>
      </w:r>
      <w:r w:rsidRPr="00C753DB">
        <w:rPr>
          <w:sz w:val="22"/>
          <w:szCs w:val="22"/>
          <w:lang w:eastAsia="en-GB"/>
        </w:rPr>
        <w:t xml:space="preserve">activities </w:t>
      </w:r>
      <w:r w:rsidR="00225A79">
        <w:rPr>
          <w:sz w:val="22"/>
          <w:szCs w:val="22"/>
          <w:lang w:eastAsia="en-GB"/>
        </w:rPr>
        <w:t>in 6 WB economies</w:t>
      </w:r>
      <w:r w:rsidRPr="00C753DB">
        <w:rPr>
          <w:sz w:val="22"/>
          <w:szCs w:val="22"/>
          <w:lang w:eastAsia="en-GB"/>
        </w:rPr>
        <w:t>; approval of the report constitutes the base for final payment.</w:t>
      </w:r>
    </w:p>
    <w:p w14:paraId="351F2FD7" w14:textId="77777777" w:rsidR="00D81857" w:rsidRPr="0063749B" w:rsidRDefault="00D81857" w:rsidP="009D2CAF">
      <w:pPr>
        <w:pStyle w:val="Heading2"/>
      </w:pPr>
      <w:bookmarkStart w:id="58" w:name="_Toc67320762"/>
      <w:r w:rsidRPr="0063749B">
        <w:t xml:space="preserve">Submission </w:t>
      </w:r>
      <w:r w:rsidR="00423811">
        <w:t>and</w:t>
      </w:r>
      <w:r w:rsidRPr="0063749B">
        <w:t xml:space="preserve"> approval of reports</w:t>
      </w:r>
      <w:bookmarkEnd w:id="58"/>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59" w:name="_Toc67320763"/>
      <w:r w:rsidRPr="0063749B">
        <w:t>MONITORING AND EVALUATION</w:t>
      </w:r>
      <w:bookmarkEnd w:id="59"/>
    </w:p>
    <w:p w14:paraId="7DC6ECEF" w14:textId="77777777" w:rsidR="00D81857" w:rsidRPr="0063749B" w:rsidRDefault="00D81857" w:rsidP="009D2CAF">
      <w:pPr>
        <w:pStyle w:val="Heading2"/>
      </w:pPr>
      <w:bookmarkStart w:id="60" w:name="_Toc67320764"/>
      <w:r w:rsidRPr="0063749B">
        <w:t>Definition of indicators</w:t>
      </w:r>
      <w:bookmarkEnd w:id="60"/>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61" w:name="_Toc67320765"/>
      <w:r w:rsidRPr="0063749B">
        <w:t>Special requirements</w:t>
      </w:r>
      <w:bookmarkEnd w:id="61"/>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442BE0" w:rsidRDefault="00442BE0">
      <w:r>
        <w:separator/>
      </w:r>
    </w:p>
  </w:endnote>
  <w:endnote w:type="continuationSeparator" w:id="0">
    <w:p w14:paraId="144DF895" w14:textId="77777777" w:rsidR="00442BE0" w:rsidRDefault="0044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32AEB1E5" w:rsidR="00DA001F" w:rsidRDefault="00084B0E"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sidR="00D55A3A">
      <w:rPr>
        <w:rFonts w:ascii="Times New Roman" w:hAnsi="Times New Roman"/>
        <w:b/>
        <w:snapToGrid w:val="0"/>
        <w:sz w:val="18"/>
        <w:szCs w:val="18"/>
      </w:rPr>
      <w:t>024/454-229-TD3</w:t>
    </w:r>
  </w:p>
  <w:p w14:paraId="09A861B4" w14:textId="16EFB997" w:rsidR="00DA001F" w:rsidRPr="008A65FE" w:rsidRDefault="00DA001F"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9A5FF4">
      <w:rPr>
        <w:rStyle w:val="PageNumber"/>
        <w:rFonts w:ascii="Times New Roman" w:hAnsi="Times New Roman"/>
        <w:noProof/>
        <w:sz w:val="18"/>
        <w:szCs w:val="18"/>
      </w:rPr>
      <w:t>5</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9A5FF4">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DA001F" w:rsidRPr="00210C5D" w:rsidRDefault="00DA001F"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685EC9C1" w:rsidR="00DA001F" w:rsidRDefault="00084B0E"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sidR="00D55A3A">
      <w:rPr>
        <w:rFonts w:ascii="Times New Roman" w:hAnsi="Times New Roman"/>
        <w:b/>
        <w:snapToGrid w:val="0"/>
        <w:sz w:val="18"/>
        <w:szCs w:val="18"/>
      </w:rPr>
      <w:t>-TD3</w:t>
    </w:r>
  </w:p>
  <w:p w14:paraId="7680D8F6" w14:textId="77908F48" w:rsidR="00DA001F" w:rsidRPr="00FB4BCC" w:rsidRDefault="00DA001F"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9A5FF4">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9A5FF4">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DA001F" w:rsidRPr="00210C5D" w:rsidRDefault="00DA001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442BE0" w:rsidRDefault="00442BE0">
      <w:r>
        <w:separator/>
      </w:r>
    </w:p>
  </w:footnote>
  <w:footnote w:type="continuationSeparator" w:id="0">
    <w:p w14:paraId="7E7D5581" w14:textId="77777777" w:rsidR="00442BE0" w:rsidRDefault="00442BE0">
      <w:r>
        <w:continuationSeparator/>
      </w:r>
    </w:p>
  </w:footnote>
  <w:footnote w:id="1">
    <w:p w14:paraId="13CD5F62" w14:textId="77777777" w:rsidR="00442E8D" w:rsidRDefault="00442E8D"/>
    <w:p w14:paraId="72248863" w14:textId="05DA93E1" w:rsidR="00DA001F" w:rsidRPr="00B81AAB" w:rsidRDefault="00DA001F"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0385DBB"/>
    <w:multiLevelType w:val="hybridMultilevel"/>
    <w:tmpl w:val="97D2E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7113C22"/>
    <w:multiLevelType w:val="hybridMultilevel"/>
    <w:tmpl w:val="25DAA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380B0E"/>
    <w:multiLevelType w:val="hybridMultilevel"/>
    <w:tmpl w:val="A90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357587"/>
    <w:multiLevelType w:val="hybridMultilevel"/>
    <w:tmpl w:val="F8242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9"/>
  </w:num>
  <w:num w:numId="4">
    <w:abstractNumId w:val="10"/>
    <w:lvlOverride w:ilvl="0">
      <w:startOverride w:val="1"/>
    </w:lvlOverride>
  </w:num>
  <w:num w:numId="5">
    <w:abstractNumId w:val="10"/>
  </w:num>
  <w:num w:numId="6">
    <w:abstractNumId w:val="5"/>
  </w:num>
  <w:num w:numId="7">
    <w:abstractNumId w:val="9"/>
  </w:num>
  <w:num w:numId="8">
    <w:abstractNumId w:val="15"/>
  </w:num>
  <w:num w:numId="9">
    <w:abstractNumId w:val="20"/>
  </w:num>
  <w:num w:numId="10">
    <w:abstractNumId w:val="7"/>
  </w:num>
  <w:num w:numId="11">
    <w:abstractNumId w:val="14"/>
  </w:num>
  <w:num w:numId="12">
    <w:abstractNumId w:val="13"/>
  </w:num>
  <w:num w:numId="13">
    <w:abstractNumId w:val="11"/>
  </w:num>
  <w:num w:numId="14">
    <w:abstractNumId w:val="12"/>
  </w:num>
  <w:num w:numId="15">
    <w:abstractNumId w:val="4"/>
  </w:num>
  <w:num w:numId="16">
    <w:abstractNumId w:val="8"/>
  </w:num>
  <w:num w:numId="17">
    <w:abstractNumId w:val="3"/>
  </w:num>
  <w:num w:numId="18">
    <w:abstractNumId w:val="6"/>
  </w:num>
  <w:num w:numId="19">
    <w:abstractNumId w:val="21"/>
  </w:num>
  <w:num w:numId="20">
    <w:abstractNumId w:val="2"/>
  </w:num>
  <w:num w:numId="21">
    <w:abstractNumId w:val="17"/>
  </w:num>
  <w:num w:numId="22">
    <w:abstractNumId w:val="18"/>
  </w:num>
  <w:num w:numId="23">
    <w:abstractNumId w:val="16"/>
  </w:num>
  <w:numIdMacAtCleanup w:val="2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san Stokic">
    <w15:presenceInfo w15:providerId="AD" w15:userId="S-1-5-21-1699998730-2912879223-2622459399-12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24E59"/>
    <w:rsid w:val="000332B4"/>
    <w:rsid w:val="00034E3E"/>
    <w:rsid w:val="000363AC"/>
    <w:rsid w:val="00036490"/>
    <w:rsid w:val="0004483E"/>
    <w:rsid w:val="00046ADC"/>
    <w:rsid w:val="00046EDE"/>
    <w:rsid w:val="0005180E"/>
    <w:rsid w:val="0006795C"/>
    <w:rsid w:val="000717C4"/>
    <w:rsid w:val="00072591"/>
    <w:rsid w:val="00073E3D"/>
    <w:rsid w:val="0007470B"/>
    <w:rsid w:val="000807C5"/>
    <w:rsid w:val="0008375F"/>
    <w:rsid w:val="00084B0E"/>
    <w:rsid w:val="00086D9B"/>
    <w:rsid w:val="0009008B"/>
    <w:rsid w:val="000914D7"/>
    <w:rsid w:val="00093D70"/>
    <w:rsid w:val="00094D32"/>
    <w:rsid w:val="000A1135"/>
    <w:rsid w:val="000A27B3"/>
    <w:rsid w:val="000A6396"/>
    <w:rsid w:val="000B3D42"/>
    <w:rsid w:val="000B6100"/>
    <w:rsid w:val="000C5995"/>
    <w:rsid w:val="000C6289"/>
    <w:rsid w:val="000C7537"/>
    <w:rsid w:val="000C7E17"/>
    <w:rsid w:val="000D573C"/>
    <w:rsid w:val="000D68A1"/>
    <w:rsid w:val="000E4AB2"/>
    <w:rsid w:val="000F10BF"/>
    <w:rsid w:val="000F16A9"/>
    <w:rsid w:val="000F3F05"/>
    <w:rsid w:val="00100201"/>
    <w:rsid w:val="00101AC0"/>
    <w:rsid w:val="0010219F"/>
    <w:rsid w:val="0011312C"/>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0870"/>
    <w:rsid w:val="0016149B"/>
    <w:rsid w:val="00161CF7"/>
    <w:rsid w:val="00162A6F"/>
    <w:rsid w:val="00163413"/>
    <w:rsid w:val="001652F0"/>
    <w:rsid w:val="00166A51"/>
    <w:rsid w:val="00174CDF"/>
    <w:rsid w:val="0018550E"/>
    <w:rsid w:val="00185585"/>
    <w:rsid w:val="001869F0"/>
    <w:rsid w:val="0018779C"/>
    <w:rsid w:val="00192884"/>
    <w:rsid w:val="0019480C"/>
    <w:rsid w:val="001A114E"/>
    <w:rsid w:val="001A1A8A"/>
    <w:rsid w:val="001A1E97"/>
    <w:rsid w:val="001B3701"/>
    <w:rsid w:val="001C114B"/>
    <w:rsid w:val="001C4DD2"/>
    <w:rsid w:val="001C6553"/>
    <w:rsid w:val="001C7648"/>
    <w:rsid w:val="001D07DD"/>
    <w:rsid w:val="001D0B84"/>
    <w:rsid w:val="001D2843"/>
    <w:rsid w:val="001D2E18"/>
    <w:rsid w:val="001E40DF"/>
    <w:rsid w:val="001E4CB6"/>
    <w:rsid w:val="001E5659"/>
    <w:rsid w:val="001F21C2"/>
    <w:rsid w:val="001F3C1E"/>
    <w:rsid w:val="001F798F"/>
    <w:rsid w:val="00203E18"/>
    <w:rsid w:val="00207ED1"/>
    <w:rsid w:val="00210C5D"/>
    <w:rsid w:val="00212FA5"/>
    <w:rsid w:val="0021448D"/>
    <w:rsid w:val="00222E61"/>
    <w:rsid w:val="00224F25"/>
    <w:rsid w:val="00225A79"/>
    <w:rsid w:val="00227AAE"/>
    <w:rsid w:val="00230DF4"/>
    <w:rsid w:val="002351C4"/>
    <w:rsid w:val="00237F07"/>
    <w:rsid w:val="00240BCC"/>
    <w:rsid w:val="00243FB5"/>
    <w:rsid w:val="0025209C"/>
    <w:rsid w:val="002564EE"/>
    <w:rsid w:val="00257D65"/>
    <w:rsid w:val="00267A1C"/>
    <w:rsid w:val="0028046F"/>
    <w:rsid w:val="00281C9F"/>
    <w:rsid w:val="00282DCE"/>
    <w:rsid w:val="002926FD"/>
    <w:rsid w:val="00293DA5"/>
    <w:rsid w:val="00293EDA"/>
    <w:rsid w:val="002944E6"/>
    <w:rsid w:val="002B487C"/>
    <w:rsid w:val="002C0329"/>
    <w:rsid w:val="002D1C57"/>
    <w:rsid w:val="002D1CFA"/>
    <w:rsid w:val="002D32EE"/>
    <w:rsid w:val="002D5C21"/>
    <w:rsid w:val="002D5D21"/>
    <w:rsid w:val="002D648A"/>
    <w:rsid w:val="002D7174"/>
    <w:rsid w:val="002E468E"/>
    <w:rsid w:val="002E6D8C"/>
    <w:rsid w:val="002F1AF6"/>
    <w:rsid w:val="002F512B"/>
    <w:rsid w:val="00310A00"/>
    <w:rsid w:val="00312C82"/>
    <w:rsid w:val="0031613E"/>
    <w:rsid w:val="0031705C"/>
    <w:rsid w:val="00320A11"/>
    <w:rsid w:val="00320C07"/>
    <w:rsid w:val="00323913"/>
    <w:rsid w:val="003365FF"/>
    <w:rsid w:val="00337C24"/>
    <w:rsid w:val="003421DB"/>
    <w:rsid w:val="003477EC"/>
    <w:rsid w:val="00350D87"/>
    <w:rsid w:val="00356091"/>
    <w:rsid w:val="00363709"/>
    <w:rsid w:val="00364DE6"/>
    <w:rsid w:val="00365126"/>
    <w:rsid w:val="00370428"/>
    <w:rsid w:val="00382CFF"/>
    <w:rsid w:val="00385AC1"/>
    <w:rsid w:val="003A1C3F"/>
    <w:rsid w:val="003A2551"/>
    <w:rsid w:val="003A5C21"/>
    <w:rsid w:val="003A5FF9"/>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61FF9"/>
    <w:rsid w:val="00462F87"/>
    <w:rsid w:val="00477F35"/>
    <w:rsid w:val="004830DD"/>
    <w:rsid w:val="00484F3A"/>
    <w:rsid w:val="00490ACE"/>
    <w:rsid w:val="0049404A"/>
    <w:rsid w:val="004978F8"/>
    <w:rsid w:val="004A11D3"/>
    <w:rsid w:val="004A2422"/>
    <w:rsid w:val="004A51B4"/>
    <w:rsid w:val="004B2A38"/>
    <w:rsid w:val="004B6ACF"/>
    <w:rsid w:val="004B7A9A"/>
    <w:rsid w:val="004E2289"/>
    <w:rsid w:val="004E2ACF"/>
    <w:rsid w:val="004E5639"/>
    <w:rsid w:val="004E65DA"/>
    <w:rsid w:val="004E767F"/>
    <w:rsid w:val="004E78D5"/>
    <w:rsid w:val="004F338B"/>
    <w:rsid w:val="004F3E5F"/>
    <w:rsid w:val="004F4DC7"/>
    <w:rsid w:val="004F5130"/>
    <w:rsid w:val="005044FE"/>
    <w:rsid w:val="00510D93"/>
    <w:rsid w:val="005164F6"/>
    <w:rsid w:val="00517D93"/>
    <w:rsid w:val="0052017E"/>
    <w:rsid w:val="005234DD"/>
    <w:rsid w:val="005260E6"/>
    <w:rsid w:val="00526DCE"/>
    <w:rsid w:val="00530B5F"/>
    <w:rsid w:val="00530D15"/>
    <w:rsid w:val="00536D6E"/>
    <w:rsid w:val="005457E4"/>
    <w:rsid w:val="0055050F"/>
    <w:rsid w:val="0055311E"/>
    <w:rsid w:val="00556CFB"/>
    <w:rsid w:val="0056164D"/>
    <w:rsid w:val="00564168"/>
    <w:rsid w:val="005679E8"/>
    <w:rsid w:val="00570CF3"/>
    <w:rsid w:val="00573982"/>
    <w:rsid w:val="00575AC7"/>
    <w:rsid w:val="005837BC"/>
    <w:rsid w:val="00583D29"/>
    <w:rsid w:val="005859CC"/>
    <w:rsid w:val="005868CA"/>
    <w:rsid w:val="005935F3"/>
    <w:rsid w:val="00594B91"/>
    <w:rsid w:val="00596882"/>
    <w:rsid w:val="00597EEA"/>
    <w:rsid w:val="005A36D9"/>
    <w:rsid w:val="005A41BF"/>
    <w:rsid w:val="005A49FC"/>
    <w:rsid w:val="005B55B9"/>
    <w:rsid w:val="005C6CC2"/>
    <w:rsid w:val="005D5086"/>
    <w:rsid w:val="005D5805"/>
    <w:rsid w:val="005E3F3D"/>
    <w:rsid w:val="005E5BE5"/>
    <w:rsid w:val="005E777E"/>
    <w:rsid w:val="005F05F8"/>
    <w:rsid w:val="005F537F"/>
    <w:rsid w:val="00601667"/>
    <w:rsid w:val="00606CD3"/>
    <w:rsid w:val="006072F0"/>
    <w:rsid w:val="0061269A"/>
    <w:rsid w:val="00612ED7"/>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71268"/>
    <w:rsid w:val="006723F3"/>
    <w:rsid w:val="006745A0"/>
    <w:rsid w:val="00680179"/>
    <w:rsid w:val="00680A3A"/>
    <w:rsid w:val="0068136D"/>
    <w:rsid w:val="00681701"/>
    <w:rsid w:val="00686427"/>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56A3"/>
    <w:rsid w:val="00742068"/>
    <w:rsid w:val="00751FA9"/>
    <w:rsid w:val="0076179B"/>
    <w:rsid w:val="0078013B"/>
    <w:rsid w:val="00780D1B"/>
    <w:rsid w:val="00781734"/>
    <w:rsid w:val="0078273C"/>
    <w:rsid w:val="00783891"/>
    <w:rsid w:val="007911C3"/>
    <w:rsid w:val="0079433E"/>
    <w:rsid w:val="007A6A64"/>
    <w:rsid w:val="007A6EDD"/>
    <w:rsid w:val="007B5421"/>
    <w:rsid w:val="007C05EF"/>
    <w:rsid w:val="007C210B"/>
    <w:rsid w:val="007C3B8C"/>
    <w:rsid w:val="007C5181"/>
    <w:rsid w:val="007C5F56"/>
    <w:rsid w:val="007D22B5"/>
    <w:rsid w:val="007E157C"/>
    <w:rsid w:val="007E1AA7"/>
    <w:rsid w:val="007E21BD"/>
    <w:rsid w:val="007E7EAC"/>
    <w:rsid w:val="007F00D7"/>
    <w:rsid w:val="007F0504"/>
    <w:rsid w:val="007F5547"/>
    <w:rsid w:val="007F738F"/>
    <w:rsid w:val="00802406"/>
    <w:rsid w:val="00803589"/>
    <w:rsid w:val="00813D69"/>
    <w:rsid w:val="00813EDA"/>
    <w:rsid w:val="008161CD"/>
    <w:rsid w:val="00816B6E"/>
    <w:rsid w:val="00851DA8"/>
    <w:rsid w:val="008538A6"/>
    <w:rsid w:val="008542A4"/>
    <w:rsid w:val="008553BA"/>
    <w:rsid w:val="00855B04"/>
    <w:rsid w:val="00856D51"/>
    <w:rsid w:val="0085723F"/>
    <w:rsid w:val="008577AB"/>
    <w:rsid w:val="00857B84"/>
    <w:rsid w:val="00861BB8"/>
    <w:rsid w:val="00861CF2"/>
    <w:rsid w:val="00862E3E"/>
    <w:rsid w:val="00866AAF"/>
    <w:rsid w:val="008679C7"/>
    <w:rsid w:val="00867E57"/>
    <w:rsid w:val="00875B1B"/>
    <w:rsid w:val="0088268D"/>
    <w:rsid w:val="008874F5"/>
    <w:rsid w:val="008951C0"/>
    <w:rsid w:val="00897BD0"/>
    <w:rsid w:val="008A0C9A"/>
    <w:rsid w:val="008A2188"/>
    <w:rsid w:val="008A65FE"/>
    <w:rsid w:val="008A6661"/>
    <w:rsid w:val="008A7300"/>
    <w:rsid w:val="008B2A2C"/>
    <w:rsid w:val="008B30DF"/>
    <w:rsid w:val="008B415E"/>
    <w:rsid w:val="008B56F9"/>
    <w:rsid w:val="008C0B35"/>
    <w:rsid w:val="008C6A1A"/>
    <w:rsid w:val="008C77AE"/>
    <w:rsid w:val="008D141B"/>
    <w:rsid w:val="008D4E1D"/>
    <w:rsid w:val="008E412E"/>
    <w:rsid w:val="008E4DA9"/>
    <w:rsid w:val="008F0CAE"/>
    <w:rsid w:val="008F0FEA"/>
    <w:rsid w:val="008F309B"/>
    <w:rsid w:val="008F30D2"/>
    <w:rsid w:val="008F55C5"/>
    <w:rsid w:val="008F6138"/>
    <w:rsid w:val="009144FC"/>
    <w:rsid w:val="00915153"/>
    <w:rsid w:val="009206C2"/>
    <w:rsid w:val="0092494C"/>
    <w:rsid w:val="00924F0C"/>
    <w:rsid w:val="00927CEC"/>
    <w:rsid w:val="00931940"/>
    <w:rsid w:val="00931C23"/>
    <w:rsid w:val="009344C1"/>
    <w:rsid w:val="0093546B"/>
    <w:rsid w:val="00935574"/>
    <w:rsid w:val="00935F4D"/>
    <w:rsid w:val="0093610D"/>
    <w:rsid w:val="00942AD6"/>
    <w:rsid w:val="00944474"/>
    <w:rsid w:val="009454EE"/>
    <w:rsid w:val="009463C5"/>
    <w:rsid w:val="00957626"/>
    <w:rsid w:val="00974822"/>
    <w:rsid w:val="00983970"/>
    <w:rsid w:val="009868C2"/>
    <w:rsid w:val="00987D01"/>
    <w:rsid w:val="00994CA3"/>
    <w:rsid w:val="00994CD7"/>
    <w:rsid w:val="00995D0E"/>
    <w:rsid w:val="00996BDD"/>
    <w:rsid w:val="009A09D3"/>
    <w:rsid w:val="009A2B96"/>
    <w:rsid w:val="009A3473"/>
    <w:rsid w:val="009A45FA"/>
    <w:rsid w:val="009A477C"/>
    <w:rsid w:val="009A5FF4"/>
    <w:rsid w:val="009B0390"/>
    <w:rsid w:val="009B5341"/>
    <w:rsid w:val="009B5EC3"/>
    <w:rsid w:val="009B60F8"/>
    <w:rsid w:val="009B6C23"/>
    <w:rsid w:val="009B6E56"/>
    <w:rsid w:val="009C0511"/>
    <w:rsid w:val="009C0E34"/>
    <w:rsid w:val="009C11D6"/>
    <w:rsid w:val="009D26A4"/>
    <w:rsid w:val="009D2CAF"/>
    <w:rsid w:val="009D3A51"/>
    <w:rsid w:val="009E37FA"/>
    <w:rsid w:val="009F0E22"/>
    <w:rsid w:val="009F23A4"/>
    <w:rsid w:val="009F24EA"/>
    <w:rsid w:val="009F2A7A"/>
    <w:rsid w:val="009F2FF0"/>
    <w:rsid w:val="009F3097"/>
    <w:rsid w:val="00A04CFC"/>
    <w:rsid w:val="00A05DF6"/>
    <w:rsid w:val="00A07A95"/>
    <w:rsid w:val="00A118D3"/>
    <w:rsid w:val="00A169E5"/>
    <w:rsid w:val="00A334B3"/>
    <w:rsid w:val="00A35674"/>
    <w:rsid w:val="00A36535"/>
    <w:rsid w:val="00A4001B"/>
    <w:rsid w:val="00A60E57"/>
    <w:rsid w:val="00A62D55"/>
    <w:rsid w:val="00A67C5E"/>
    <w:rsid w:val="00A74230"/>
    <w:rsid w:val="00A76CC7"/>
    <w:rsid w:val="00A82444"/>
    <w:rsid w:val="00A90731"/>
    <w:rsid w:val="00A91D5F"/>
    <w:rsid w:val="00A9257E"/>
    <w:rsid w:val="00A96CA5"/>
    <w:rsid w:val="00AA1AB2"/>
    <w:rsid w:val="00AA4AA5"/>
    <w:rsid w:val="00AA6EE2"/>
    <w:rsid w:val="00AB722F"/>
    <w:rsid w:val="00AD23AA"/>
    <w:rsid w:val="00AD50D5"/>
    <w:rsid w:val="00AE124B"/>
    <w:rsid w:val="00AE3378"/>
    <w:rsid w:val="00AE6F05"/>
    <w:rsid w:val="00AE72EC"/>
    <w:rsid w:val="00AF0F13"/>
    <w:rsid w:val="00B00B32"/>
    <w:rsid w:val="00B14237"/>
    <w:rsid w:val="00B14A99"/>
    <w:rsid w:val="00B221C9"/>
    <w:rsid w:val="00B3286E"/>
    <w:rsid w:val="00B3682C"/>
    <w:rsid w:val="00B403DB"/>
    <w:rsid w:val="00B45C32"/>
    <w:rsid w:val="00B52699"/>
    <w:rsid w:val="00B6384D"/>
    <w:rsid w:val="00B65A65"/>
    <w:rsid w:val="00B66F93"/>
    <w:rsid w:val="00B733DB"/>
    <w:rsid w:val="00B743CB"/>
    <w:rsid w:val="00B753C6"/>
    <w:rsid w:val="00B7736C"/>
    <w:rsid w:val="00B8743C"/>
    <w:rsid w:val="00B87B0D"/>
    <w:rsid w:val="00B902C8"/>
    <w:rsid w:val="00B92FC0"/>
    <w:rsid w:val="00B93B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6AEC"/>
    <w:rsid w:val="00BE7A06"/>
    <w:rsid w:val="00BF2462"/>
    <w:rsid w:val="00BF64F5"/>
    <w:rsid w:val="00BF68B4"/>
    <w:rsid w:val="00BF7CA6"/>
    <w:rsid w:val="00C0127B"/>
    <w:rsid w:val="00C04A92"/>
    <w:rsid w:val="00C056FE"/>
    <w:rsid w:val="00C11B64"/>
    <w:rsid w:val="00C1253B"/>
    <w:rsid w:val="00C14514"/>
    <w:rsid w:val="00C17410"/>
    <w:rsid w:val="00C20250"/>
    <w:rsid w:val="00C220FB"/>
    <w:rsid w:val="00C223F6"/>
    <w:rsid w:val="00C2452B"/>
    <w:rsid w:val="00C27E00"/>
    <w:rsid w:val="00C3540D"/>
    <w:rsid w:val="00C35D96"/>
    <w:rsid w:val="00C4261D"/>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A0E7E"/>
    <w:rsid w:val="00CA4B0F"/>
    <w:rsid w:val="00CA66C7"/>
    <w:rsid w:val="00CA7163"/>
    <w:rsid w:val="00CA7828"/>
    <w:rsid w:val="00CB2EC4"/>
    <w:rsid w:val="00CB40EC"/>
    <w:rsid w:val="00CB489A"/>
    <w:rsid w:val="00CB4DC6"/>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204BF"/>
    <w:rsid w:val="00D21577"/>
    <w:rsid w:val="00D24461"/>
    <w:rsid w:val="00D270E4"/>
    <w:rsid w:val="00D33CE5"/>
    <w:rsid w:val="00D3611A"/>
    <w:rsid w:val="00D409BB"/>
    <w:rsid w:val="00D46813"/>
    <w:rsid w:val="00D520D0"/>
    <w:rsid w:val="00D54637"/>
    <w:rsid w:val="00D54BEA"/>
    <w:rsid w:val="00D553DB"/>
    <w:rsid w:val="00D55A3A"/>
    <w:rsid w:val="00D611BE"/>
    <w:rsid w:val="00D622DC"/>
    <w:rsid w:val="00D747BE"/>
    <w:rsid w:val="00D81857"/>
    <w:rsid w:val="00D84216"/>
    <w:rsid w:val="00D87986"/>
    <w:rsid w:val="00D90FC6"/>
    <w:rsid w:val="00D92984"/>
    <w:rsid w:val="00D96F58"/>
    <w:rsid w:val="00DA001F"/>
    <w:rsid w:val="00DA0286"/>
    <w:rsid w:val="00DA1001"/>
    <w:rsid w:val="00DA12F5"/>
    <w:rsid w:val="00DA13D2"/>
    <w:rsid w:val="00DA76E5"/>
    <w:rsid w:val="00DB1B09"/>
    <w:rsid w:val="00DB3138"/>
    <w:rsid w:val="00DB5909"/>
    <w:rsid w:val="00DC21C1"/>
    <w:rsid w:val="00DC7B2A"/>
    <w:rsid w:val="00DD2BD9"/>
    <w:rsid w:val="00DD6545"/>
    <w:rsid w:val="00DE1349"/>
    <w:rsid w:val="00DF169C"/>
    <w:rsid w:val="00DF4DAC"/>
    <w:rsid w:val="00DF6ED6"/>
    <w:rsid w:val="00E0445B"/>
    <w:rsid w:val="00E058D9"/>
    <w:rsid w:val="00E07358"/>
    <w:rsid w:val="00E13D54"/>
    <w:rsid w:val="00E15FF2"/>
    <w:rsid w:val="00E21553"/>
    <w:rsid w:val="00E304C2"/>
    <w:rsid w:val="00E32E56"/>
    <w:rsid w:val="00E35692"/>
    <w:rsid w:val="00E37FAB"/>
    <w:rsid w:val="00E42920"/>
    <w:rsid w:val="00E46A8E"/>
    <w:rsid w:val="00E46ECB"/>
    <w:rsid w:val="00E46FCA"/>
    <w:rsid w:val="00E538E7"/>
    <w:rsid w:val="00E53A98"/>
    <w:rsid w:val="00E62298"/>
    <w:rsid w:val="00E67EE2"/>
    <w:rsid w:val="00E70B48"/>
    <w:rsid w:val="00E81F04"/>
    <w:rsid w:val="00E840DF"/>
    <w:rsid w:val="00E9665E"/>
    <w:rsid w:val="00EA01F9"/>
    <w:rsid w:val="00EA7424"/>
    <w:rsid w:val="00EB3640"/>
    <w:rsid w:val="00EB7C4B"/>
    <w:rsid w:val="00EC428E"/>
    <w:rsid w:val="00EC5200"/>
    <w:rsid w:val="00ED0BAB"/>
    <w:rsid w:val="00ED173C"/>
    <w:rsid w:val="00ED2F2E"/>
    <w:rsid w:val="00EE1120"/>
    <w:rsid w:val="00EE4C46"/>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4503E"/>
    <w:rsid w:val="00F4543B"/>
    <w:rsid w:val="00F51C1C"/>
    <w:rsid w:val="00F62B83"/>
    <w:rsid w:val="00F637B1"/>
    <w:rsid w:val="00F64F38"/>
    <w:rsid w:val="00F75031"/>
    <w:rsid w:val="00F800FB"/>
    <w:rsid w:val="00F84052"/>
    <w:rsid w:val="00F84783"/>
    <w:rsid w:val="00F86CBE"/>
    <w:rsid w:val="00F9081C"/>
    <w:rsid w:val="00F92A8F"/>
    <w:rsid w:val="00F93DD7"/>
    <w:rsid w:val="00F95673"/>
    <w:rsid w:val="00F9674B"/>
    <w:rsid w:val="00F974C7"/>
    <w:rsid w:val="00FA34D0"/>
    <w:rsid w:val="00FB324B"/>
    <w:rsid w:val="00FB4BCC"/>
    <w:rsid w:val="00FD097A"/>
    <w:rsid w:val="00FD21E9"/>
    <w:rsid w:val="00FD2A96"/>
    <w:rsid w:val="00FD3368"/>
    <w:rsid w:val="00FD4B00"/>
    <w:rsid w:val="00FD5F89"/>
    <w:rsid w:val="00FD6E39"/>
    <w:rsid w:val="00FE14B6"/>
    <w:rsid w:val="00FE16A0"/>
    <w:rsid w:val="00FE277B"/>
    <w:rsid w:val="00FE39B5"/>
    <w:rsid w:val="00FE5900"/>
    <w:rsid w:val="00FE601A"/>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8D9"/>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0ABFB8-20B4-47A3-9F72-A7088A6D9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4294899323</TotalTime>
  <Pages>8</Pages>
  <Words>3105</Words>
  <Characters>17988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21051</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24</cp:revision>
  <cp:lastPrinted>2012-09-26T09:25:00Z</cp:lastPrinted>
  <dcterms:created xsi:type="dcterms:W3CDTF">2022-12-30T10:23:00Z</dcterms:created>
  <dcterms:modified xsi:type="dcterms:W3CDTF">2024-04-01T12:30:00Z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